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bookmarkStart w:id="0" w:name="_GoBack" w:colFirst="0" w:colLast="0"/>
            <w:r w:rsidRPr="00F55AD7">
              <w:t>I</w:t>
            </w:r>
            <w:bookmarkStart w:id="1" w:name="_Ref446317644"/>
            <w:bookmarkEnd w:id="1"/>
            <w:r w:rsidRPr="00F55AD7">
              <w:t xml:space="preserve">ALA </w:t>
            </w:r>
            <w:r w:rsidR="0093492E" w:rsidRPr="00F55AD7">
              <w:t>G</w:t>
            </w:r>
            <w:r w:rsidR="00722236" w:rsidRPr="00F55AD7">
              <w:t>uideline</w:t>
            </w:r>
          </w:p>
        </w:tc>
      </w:tr>
      <w:bookmarkEnd w:id="0"/>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70642FBF" w:rsidR="0093492E" w:rsidRPr="00F55AD7" w:rsidRDefault="0026038D" w:rsidP="0026038D">
      <w:pPr>
        <w:pStyle w:val="Documentnumber"/>
      </w:pPr>
      <w:r w:rsidRPr="00F55AD7">
        <w:t>1</w:t>
      </w:r>
      <w:r w:rsidR="00540D36" w:rsidRPr="00540D36">
        <w:t>117</w:t>
      </w:r>
    </w:p>
    <w:p w14:paraId="6F5ABEE9" w14:textId="77777777" w:rsidR="0026038D" w:rsidRPr="00F55AD7" w:rsidRDefault="0026038D" w:rsidP="003274DB"/>
    <w:p w14:paraId="075AD9C6" w14:textId="64F94ADB" w:rsidR="00776004" w:rsidRPr="00F55AD7" w:rsidRDefault="00252924" w:rsidP="00082C85">
      <w:pPr>
        <w:pStyle w:val="Documentname"/>
      </w:pPr>
      <w:ins w:id="2" w:author="Seamus Doyle" w:date="2017-08-29T15:53:00Z">
        <w:r>
          <w:t xml:space="preserve">Draft </w:t>
        </w:r>
      </w:ins>
      <w:r w:rsidR="00050F02" w:rsidRPr="00F55AD7">
        <w:t xml:space="preserve">VHF Data Exchange System (VDES) </w:t>
      </w:r>
      <w:r w:rsidR="009217F2" w:rsidRPr="00F55AD7">
        <w:t>Overview</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61E87667" w:rsidR="004E0BBB" w:rsidRPr="00F55AD7" w:rsidRDefault="00DB7E7C" w:rsidP="00D74AE1">
      <w:ins w:id="3" w:author="Jillian Carson-Jackson" w:date="2017-08-30T00:19:00Z">
        <w:r>
          <w:t>Proposed Revisions – Sept 2017</w:t>
        </w:r>
      </w:ins>
    </w:p>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4D47F6EE" w:rsidR="004E0BBB" w:rsidRPr="00F55AD7" w:rsidRDefault="004E0BBB" w:rsidP="004E0BBB">
      <w:pPr>
        <w:pStyle w:val="Editionnumber"/>
      </w:pPr>
      <w:r w:rsidRPr="00F55AD7">
        <w:t xml:space="preserve">Edition </w:t>
      </w:r>
      <w:ins w:id="4" w:author="Seamus Doyle" w:date="2017-08-29T15:52:00Z">
        <w:r w:rsidR="00252924">
          <w:t>2</w:t>
        </w:r>
      </w:ins>
      <w:del w:id="5" w:author="Seamus Doyle" w:date="2017-08-29T15:52:00Z">
        <w:r w:rsidRPr="00F55AD7" w:rsidDel="00252924">
          <w:delText>1</w:delText>
        </w:r>
      </w:del>
      <w:r w:rsidRPr="00F55AD7">
        <w:t>.0</w:t>
      </w:r>
    </w:p>
    <w:p w14:paraId="6ACE54B7" w14:textId="5CD8EAC4" w:rsidR="004E0BBB" w:rsidRPr="00F55AD7" w:rsidRDefault="00BD150C" w:rsidP="004E0BBB">
      <w:pPr>
        <w:pStyle w:val="Documentdate"/>
      </w:pPr>
      <w:r w:rsidRPr="00F55AD7">
        <w:t>December 201</w:t>
      </w:r>
      <w:ins w:id="6" w:author="Seamus Doyle" w:date="2017-08-29T15:52:00Z">
        <w:r w:rsidR="00252924">
          <w:t>7</w:t>
        </w:r>
      </w:ins>
      <w:del w:id="7" w:author="Seamus Doyle" w:date="2017-08-29T15:52:00Z">
        <w:r w:rsidRPr="00F55AD7" w:rsidDel="00252924">
          <w:delText>6</w:delText>
        </w:r>
      </w:del>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60C4718B" w:rsidR="00914E26" w:rsidRPr="00F55AD7" w:rsidRDefault="00252924" w:rsidP="00914E26">
            <w:pPr>
              <w:pStyle w:val="Tabletext"/>
            </w:pPr>
            <w:ins w:id="8" w:author="Seamus Doyle" w:date="2017-08-29T15:52:00Z">
              <w:r>
                <w:t>December 2016</w:t>
              </w:r>
            </w:ins>
          </w:p>
        </w:tc>
        <w:tc>
          <w:tcPr>
            <w:tcW w:w="3576" w:type="dxa"/>
            <w:vAlign w:val="center"/>
          </w:tcPr>
          <w:p w14:paraId="384AF95D" w14:textId="6B44BB42" w:rsidR="00914E26" w:rsidRPr="00F55AD7" w:rsidRDefault="00252924" w:rsidP="00914E26">
            <w:pPr>
              <w:pStyle w:val="Tabletext"/>
            </w:pPr>
            <w:ins w:id="9" w:author="Seamus Doyle" w:date="2017-08-29T15:52:00Z">
              <w:r>
                <w:t>Edition 1</w:t>
              </w:r>
            </w:ins>
          </w:p>
        </w:tc>
        <w:tc>
          <w:tcPr>
            <w:tcW w:w="5001" w:type="dxa"/>
            <w:vAlign w:val="center"/>
          </w:tcPr>
          <w:p w14:paraId="2F4D3410" w14:textId="0B85BB5F"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4FF2FFDE" w:rsidR="00914E26" w:rsidRPr="00F55AD7" w:rsidRDefault="00252924" w:rsidP="00914E26">
            <w:pPr>
              <w:pStyle w:val="Tabletext"/>
            </w:pPr>
            <w:ins w:id="10" w:author="Seamus Doyle" w:date="2017-08-29T15:54:00Z">
              <w:r>
                <w:t>December 2017</w:t>
              </w:r>
            </w:ins>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2471D1F4" w:rsidR="00914E26" w:rsidRPr="00F55AD7" w:rsidRDefault="00252924" w:rsidP="00914E26">
            <w:pPr>
              <w:pStyle w:val="Tabletext"/>
            </w:pPr>
            <w:ins w:id="11" w:author="Jillian Carson-Jackson" w:date="2017-08-29T23:21:00Z">
              <w:r>
                <w:t>Update to reflect technical developments in VDES</w:t>
              </w:r>
            </w:ins>
            <w:ins w:id="12" w:author="Jillian Carson-Jackson" w:date="2017-08-30T00:19:00Z">
              <w:r>
                <w:t xml:space="preserve">; </w:t>
              </w:r>
            </w:ins>
            <w:ins w:id="13" w:author="Jillian Carson-Jackson" w:date="2017-08-30T00:20:00Z">
              <w:r>
                <w:t xml:space="preserve">and </w:t>
              </w:r>
            </w:ins>
            <w:ins w:id="14" w:author="Jillian Carson-Jackson" w:date="2017-08-30T00:19:00Z">
              <w:r>
                <w:t>reflect transmission aspects (addressed / broadcast)</w:t>
              </w:r>
            </w:ins>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6A53E74" w14:textId="77777777" w:rsidR="00540D36" w:rsidRDefault="004A4EC4">
      <w:pPr>
        <w:pStyle w:val="TOC1"/>
        <w:rPr>
          <w:rFonts w:eastAsiaTheme="minorEastAsia"/>
          <w:b w:val="0"/>
          <w:color w:val="auto"/>
          <w:lang w:val="en-IE" w:eastAsia="en-I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540D36" w:rsidRPr="00734EAD">
        <w:t>1.</w:t>
      </w:r>
      <w:r w:rsidR="00540D36">
        <w:rPr>
          <w:rFonts w:eastAsiaTheme="minorEastAsia"/>
          <w:b w:val="0"/>
          <w:color w:val="auto"/>
          <w:lang w:val="en-IE" w:eastAsia="en-IE"/>
        </w:rPr>
        <w:tab/>
      </w:r>
      <w:r w:rsidR="00540D36">
        <w:t>INTRODUCTION</w:t>
      </w:r>
      <w:r w:rsidR="00540D36">
        <w:tab/>
      </w:r>
      <w:r w:rsidR="00540D36">
        <w:fldChar w:fldCharType="begin"/>
      </w:r>
      <w:r w:rsidR="00540D36">
        <w:instrText xml:space="preserve"> PAGEREF _Toc465163149 \h </w:instrText>
      </w:r>
      <w:r w:rsidR="00540D36">
        <w:fldChar w:fldCharType="separate"/>
      </w:r>
      <w:r w:rsidR="009B372E">
        <w:t>5</w:t>
      </w:r>
      <w:r w:rsidR="00540D36">
        <w:fldChar w:fldCharType="end"/>
      </w:r>
    </w:p>
    <w:p w14:paraId="1C59BADD" w14:textId="77777777" w:rsidR="00540D36" w:rsidRDefault="00540D36">
      <w:pPr>
        <w:pStyle w:val="TOC2"/>
        <w:rPr>
          <w:rFonts w:eastAsiaTheme="minorEastAsia"/>
          <w:color w:val="auto"/>
          <w:lang w:val="en-IE" w:eastAsia="en-IE"/>
        </w:rPr>
      </w:pPr>
      <w:r w:rsidRPr="00734EAD">
        <w:t>1.1.</w:t>
      </w:r>
      <w:r>
        <w:rPr>
          <w:rFonts w:eastAsiaTheme="minorEastAsia"/>
          <w:color w:val="auto"/>
          <w:lang w:val="en-IE" w:eastAsia="en-IE"/>
        </w:rPr>
        <w:tab/>
      </w:r>
      <w:r>
        <w:t>Purpose of the document</w:t>
      </w:r>
      <w:r>
        <w:tab/>
      </w:r>
      <w:r>
        <w:fldChar w:fldCharType="begin"/>
      </w:r>
      <w:r>
        <w:instrText xml:space="preserve"> PAGEREF _Toc465163150 \h </w:instrText>
      </w:r>
      <w:r>
        <w:fldChar w:fldCharType="separate"/>
      </w:r>
      <w:r w:rsidR="009B372E">
        <w:t>5</w:t>
      </w:r>
      <w:r>
        <w:fldChar w:fldCharType="end"/>
      </w:r>
    </w:p>
    <w:p w14:paraId="39627824" w14:textId="77777777" w:rsidR="00540D36" w:rsidRDefault="00540D36">
      <w:pPr>
        <w:pStyle w:val="TOC2"/>
        <w:rPr>
          <w:rFonts w:eastAsiaTheme="minorEastAsia"/>
          <w:color w:val="auto"/>
          <w:lang w:val="en-IE" w:eastAsia="en-IE"/>
        </w:rPr>
      </w:pPr>
      <w:r w:rsidRPr="00734EAD">
        <w:t>1.2.</w:t>
      </w:r>
      <w:r>
        <w:rPr>
          <w:rFonts w:eastAsiaTheme="minorEastAsia"/>
          <w:color w:val="auto"/>
          <w:lang w:val="en-IE" w:eastAsia="en-IE"/>
        </w:rPr>
        <w:tab/>
      </w:r>
      <w:r>
        <w:t>Background</w:t>
      </w:r>
      <w:r>
        <w:tab/>
      </w:r>
      <w:r>
        <w:fldChar w:fldCharType="begin"/>
      </w:r>
      <w:r>
        <w:instrText xml:space="preserve"> PAGEREF _Toc465163151 \h </w:instrText>
      </w:r>
      <w:r>
        <w:fldChar w:fldCharType="separate"/>
      </w:r>
      <w:r w:rsidR="009B372E">
        <w:t>5</w:t>
      </w:r>
      <w:r>
        <w:fldChar w:fldCharType="end"/>
      </w:r>
    </w:p>
    <w:p w14:paraId="11A7DE57" w14:textId="77777777" w:rsidR="00540D36" w:rsidRDefault="00540D36">
      <w:pPr>
        <w:pStyle w:val="TOC2"/>
        <w:rPr>
          <w:rFonts w:eastAsiaTheme="minorEastAsia"/>
          <w:color w:val="auto"/>
          <w:lang w:val="en-IE" w:eastAsia="en-IE"/>
        </w:rPr>
      </w:pPr>
      <w:r w:rsidRPr="00734EAD">
        <w:t>1.3.</w:t>
      </w:r>
      <w:r>
        <w:rPr>
          <w:rFonts w:eastAsiaTheme="minorEastAsia"/>
          <w:color w:val="auto"/>
          <w:lang w:val="en-IE" w:eastAsia="en-IE"/>
        </w:rPr>
        <w:tab/>
      </w:r>
      <w:r>
        <w:t>Overview</w:t>
      </w:r>
      <w:r>
        <w:tab/>
      </w:r>
      <w:r>
        <w:fldChar w:fldCharType="begin"/>
      </w:r>
      <w:r>
        <w:instrText xml:space="preserve"> PAGEREF _Toc465163152 \h </w:instrText>
      </w:r>
      <w:r>
        <w:fldChar w:fldCharType="separate"/>
      </w:r>
      <w:r w:rsidR="009B372E">
        <w:t>6</w:t>
      </w:r>
      <w:r>
        <w:fldChar w:fldCharType="end"/>
      </w:r>
    </w:p>
    <w:p w14:paraId="70095A3D" w14:textId="77777777" w:rsidR="00540D36" w:rsidRDefault="00540D36">
      <w:pPr>
        <w:pStyle w:val="TOC1"/>
        <w:rPr>
          <w:rFonts w:eastAsiaTheme="minorEastAsia"/>
          <w:b w:val="0"/>
          <w:color w:val="auto"/>
          <w:lang w:val="en-IE" w:eastAsia="en-IE"/>
        </w:rPr>
      </w:pPr>
      <w:r w:rsidRPr="00734EAD">
        <w:t>2.</w:t>
      </w:r>
      <w:r>
        <w:rPr>
          <w:rFonts w:eastAsiaTheme="minorEastAsia"/>
          <w:b w:val="0"/>
          <w:color w:val="auto"/>
          <w:lang w:val="en-IE" w:eastAsia="en-IE"/>
        </w:rPr>
        <w:tab/>
      </w:r>
      <w:r>
        <w:t>GENERAL DESCRIPTION</w:t>
      </w:r>
      <w:r>
        <w:tab/>
      </w:r>
      <w:r>
        <w:fldChar w:fldCharType="begin"/>
      </w:r>
      <w:r>
        <w:instrText xml:space="preserve"> PAGEREF _Toc465163153 \h </w:instrText>
      </w:r>
      <w:r>
        <w:fldChar w:fldCharType="separate"/>
      </w:r>
      <w:r w:rsidR="009B372E">
        <w:t>7</w:t>
      </w:r>
      <w:r>
        <w:fldChar w:fldCharType="end"/>
      </w:r>
    </w:p>
    <w:p w14:paraId="31D7BD90" w14:textId="77777777" w:rsidR="00540D36" w:rsidRDefault="00540D36">
      <w:pPr>
        <w:pStyle w:val="TOC2"/>
        <w:rPr>
          <w:rFonts w:eastAsiaTheme="minorEastAsia"/>
          <w:color w:val="auto"/>
          <w:lang w:val="en-IE" w:eastAsia="en-IE"/>
        </w:rPr>
      </w:pPr>
      <w:r w:rsidRPr="00734EAD">
        <w:t>2.1.</w:t>
      </w:r>
      <w:r>
        <w:rPr>
          <w:rFonts w:eastAsiaTheme="minorEastAsia"/>
          <w:color w:val="auto"/>
          <w:lang w:val="en-IE" w:eastAsia="en-IE"/>
        </w:rPr>
        <w:tab/>
      </w:r>
      <w:r>
        <w:t>System concept</w:t>
      </w:r>
      <w:r>
        <w:tab/>
      </w:r>
      <w:r>
        <w:fldChar w:fldCharType="begin"/>
      </w:r>
      <w:r>
        <w:instrText xml:space="preserve"> PAGEREF _Toc465163154 \h </w:instrText>
      </w:r>
      <w:r>
        <w:fldChar w:fldCharType="separate"/>
      </w:r>
      <w:r w:rsidR="009B372E">
        <w:t>7</w:t>
      </w:r>
      <w:r>
        <w:fldChar w:fldCharType="end"/>
      </w:r>
    </w:p>
    <w:p w14:paraId="3C900A44" w14:textId="77777777" w:rsidR="00540D36" w:rsidRDefault="00540D36">
      <w:pPr>
        <w:pStyle w:val="TOC2"/>
        <w:rPr>
          <w:rFonts w:eastAsiaTheme="minorEastAsia"/>
          <w:color w:val="auto"/>
          <w:lang w:val="en-IE" w:eastAsia="en-IE"/>
        </w:rPr>
      </w:pPr>
      <w:r w:rsidRPr="00734EAD">
        <w:t>2.2.</w:t>
      </w:r>
      <w:r>
        <w:rPr>
          <w:rFonts w:eastAsiaTheme="minorEastAsia"/>
          <w:color w:val="auto"/>
          <w:lang w:val="en-IE" w:eastAsia="en-IE"/>
        </w:rPr>
        <w:tab/>
      </w:r>
      <w:r>
        <w:t>Concept of operations</w:t>
      </w:r>
      <w:r>
        <w:tab/>
      </w:r>
      <w:r>
        <w:fldChar w:fldCharType="begin"/>
      </w:r>
      <w:r>
        <w:instrText xml:space="preserve"> PAGEREF _Toc465163155 \h </w:instrText>
      </w:r>
      <w:r>
        <w:fldChar w:fldCharType="separate"/>
      </w:r>
      <w:r w:rsidR="009B372E">
        <w:t>8</w:t>
      </w:r>
      <w:r>
        <w:fldChar w:fldCharType="end"/>
      </w:r>
    </w:p>
    <w:p w14:paraId="7CE69B15" w14:textId="77777777" w:rsidR="00540D36" w:rsidRDefault="00540D36">
      <w:pPr>
        <w:pStyle w:val="TOC2"/>
        <w:rPr>
          <w:rFonts w:eastAsiaTheme="minorEastAsia"/>
          <w:color w:val="auto"/>
          <w:lang w:val="en-IE" w:eastAsia="en-IE"/>
        </w:rPr>
      </w:pPr>
      <w:r w:rsidRPr="00734EAD">
        <w:t>2.3.</w:t>
      </w:r>
      <w:r>
        <w:rPr>
          <w:rFonts w:eastAsiaTheme="minorEastAsia"/>
          <w:color w:val="auto"/>
          <w:lang w:val="en-IE" w:eastAsia="en-IE"/>
        </w:rPr>
        <w:tab/>
      </w:r>
      <w:r>
        <w:t>General</w:t>
      </w:r>
      <w:r>
        <w:tab/>
      </w:r>
      <w:r>
        <w:fldChar w:fldCharType="begin"/>
      </w:r>
      <w:r>
        <w:instrText xml:space="preserve"> PAGEREF _Toc465163156 \h </w:instrText>
      </w:r>
      <w:r>
        <w:fldChar w:fldCharType="separate"/>
      </w:r>
      <w:r w:rsidR="009B372E">
        <w:t>9</w:t>
      </w:r>
      <w:r>
        <w:fldChar w:fldCharType="end"/>
      </w:r>
    </w:p>
    <w:p w14:paraId="35D8604D" w14:textId="77777777" w:rsidR="00540D36" w:rsidRDefault="00540D36">
      <w:pPr>
        <w:pStyle w:val="TOC2"/>
        <w:rPr>
          <w:rFonts w:eastAsiaTheme="minorEastAsia"/>
          <w:color w:val="auto"/>
          <w:lang w:val="en-IE" w:eastAsia="en-IE"/>
        </w:rPr>
      </w:pPr>
      <w:r w:rsidRPr="00734EAD">
        <w:t>2.4.</w:t>
      </w:r>
      <w:r>
        <w:rPr>
          <w:rFonts w:eastAsiaTheme="minorEastAsia"/>
          <w:color w:val="auto"/>
          <w:lang w:val="en-IE" w:eastAsia="en-IE"/>
        </w:rPr>
        <w:tab/>
      </w:r>
      <w:r>
        <w:t>System Overview</w:t>
      </w:r>
      <w:r>
        <w:tab/>
      </w:r>
      <w:r>
        <w:fldChar w:fldCharType="begin"/>
      </w:r>
      <w:r>
        <w:instrText xml:space="preserve"> PAGEREF _Toc465163157 \h </w:instrText>
      </w:r>
      <w:r>
        <w:fldChar w:fldCharType="separate"/>
      </w:r>
      <w:r w:rsidR="009B372E">
        <w:t>10</w:t>
      </w:r>
      <w:r>
        <w:fldChar w:fldCharType="end"/>
      </w:r>
    </w:p>
    <w:p w14:paraId="48F34490" w14:textId="77777777" w:rsidR="00540D36" w:rsidRDefault="00540D36">
      <w:pPr>
        <w:pStyle w:val="TOC2"/>
        <w:rPr>
          <w:rFonts w:eastAsiaTheme="minorEastAsia"/>
          <w:color w:val="auto"/>
          <w:lang w:val="en-IE" w:eastAsia="en-IE"/>
        </w:rPr>
      </w:pPr>
      <w:r w:rsidRPr="00734EAD">
        <w:t>2.5.</w:t>
      </w:r>
      <w:r>
        <w:rPr>
          <w:rFonts w:eastAsiaTheme="minorEastAsia"/>
          <w:color w:val="auto"/>
          <w:lang w:val="en-IE" w:eastAsia="en-IE"/>
        </w:rPr>
        <w:tab/>
      </w:r>
      <w:r>
        <w:t>Assumptions and dependencies</w:t>
      </w:r>
      <w:r>
        <w:tab/>
      </w:r>
      <w:r>
        <w:fldChar w:fldCharType="begin"/>
      </w:r>
      <w:r>
        <w:instrText xml:space="preserve"> PAGEREF _Toc465163158 \h </w:instrText>
      </w:r>
      <w:r>
        <w:fldChar w:fldCharType="separate"/>
      </w:r>
      <w:r w:rsidR="009B372E">
        <w:t>10</w:t>
      </w:r>
      <w:r>
        <w:fldChar w:fldCharType="end"/>
      </w:r>
    </w:p>
    <w:p w14:paraId="379A12F1" w14:textId="77777777" w:rsidR="00540D36" w:rsidRDefault="00540D36">
      <w:pPr>
        <w:pStyle w:val="TOC2"/>
        <w:rPr>
          <w:rFonts w:eastAsiaTheme="minorEastAsia"/>
          <w:color w:val="auto"/>
          <w:lang w:val="en-IE" w:eastAsia="en-IE"/>
        </w:rPr>
      </w:pPr>
      <w:r w:rsidRPr="00734EAD">
        <w:t>2.6.</w:t>
      </w:r>
      <w:r>
        <w:rPr>
          <w:rFonts w:eastAsiaTheme="minorEastAsia"/>
          <w:color w:val="auto"/>
          <w:lang w:val="en-IE" w:eastAsia="en-IE"/>
        </w:rPr>
        <w:tab/>
      </w:r>
      <w:r>
        <w:t>VDES SERVICES</w:t>
      </w:r>
      <w:r>
        <w:tab/>
      </w:r>
      <w:r>
        <w:fldChar w:fldCharType="begin"/>
      </w:r>
      <w:r>
        <w:instrText xml:space="preserve"> PAGEREF _Toc465163159 \h </w:instrText>
      </w:r>
      <w:r>
        <w:fldChar w:fldCharType="separate"/>
      </w:r>
      <w:r w:rsidR="009B372E">
        <w:t>10</w:t>
      </w:r>
      <w:r>
        <w:fldChar w:fldCharType="end"/>
      </w:r>
    </w:p>
    <w:p w14:paraId="2CD57E18" w14:textId="77777777" w:rsidR="00540D36" w:rsidRDefault="00540D36">
      <w:pPr>
        <w:pStyle w:val="TOC1"/>
        <w:rPr>
          <w:rFonts w:eastAsiaTheme="minorEastAsia"/>
          <w:b w:val="0"/>
          <w:color w:val="auto"/>
          <w:lang w:val="en-IE" w:eastAsia="en-IE"/>
        </w:rPr>
      </w:pPr>
      <w:r w:rsidRPr="00734EAD">
        <w:t>3.</w:t>
      </w:r>
      <w:r>
        <w:rPr>
          <w:rFonts w:eastAsiaTheme="minorEastAsia"/>
          <w:b w:val="0"/>
          <w:color w:val="auto"/>
          <w:lang w:val="en-IE" w:eastAsia="en-IE"/>
        </w:rPr>
        <w:tab/>
      </w:r>
      <w:r>
        <w:t>potential uses of vdes</w:t>
      </w:r>
      <w:r>
        <w:tab/>
      </w:r>
      <w:r>
        <w:fldChar w:fldCharType="begin"/>
      </w:r>
      <w:r>
        <w:instrText xml:space="preserve"> PAGEREF _Toc465163160 \h </w:instrText>
      </w:r>
      <w:r>
        <w:fldChar w:fldCharType="separate"/>
      </w:r>
      <w:r w:rsidR="009B372E">
        <w:t>12</w:t>
      </w:r>
      <w:r>
        <w:fldChar w:fldCharType="end"/>
      </w:r>
    </w:p>
    <w:p w14:paraId="155330B1" w14:textId="77777777" w:rsidR="00540D36" w:rsidRDefault="00540D36">
      <w:pPr>
        <w:pStyle w:val="TOC2"/>
        <w:rPr>
          <w:rFonts w:eastAsiaTheme="minorEastAsia"/>
          <w:color w:val="auto"/>
          <w:lang w:val="en-IE" w:eastAsia="en-IE"/>
        </w:rPr>
      </w:pPr>
      <w:r w:rsidRPr="00734EAD">
        <w:t>3.1.</w:t>
      </w:r>
      <w:r>
        <w:rPr>
          <w:rFonts w:eastAsiaTheme="minorEastAsia"/>
          <w:color w:val="auto"/>
          <w:lang w:val="en-IE" w:eastAsia="en-IE"/>
        </w:rPr>
        <w:tab/>
      </w:r>
      <w:r>
        <w:t>SAR communications</w:t>
      </w:r>
      <w:r>
        <w:tab/>
      </w:r>
      <w:r>
        <w:fldChar w:fldCharType="begin"/>
      </w:r>
      <w:r>
        <w:instrText xml:space="preserve"> PAGEREF _Toc465163161 \h </w:instrText>
      </w:r>
      <w:r>
        <w:fldChar w:fldCharType="separate"/>
      </w:r>
      <w:r w:rsidR="009B372E">
        <w:t>13</w:t>
      </w:r>
      <w:r>
        <w:fldChar w:fldCharType="end"/>
      </w:r>
    </w:p>
    <w:p w14:paraId="337FC534"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3.1.1.</w:t>
      </w:r>
      <w:r>
        <w:rPr>
          <w:rFonts w:eastAsiaTheme="minorEastAsia"/>
          <w:noProof/>
          <w:sz w:val="22"/>
          <w:lang w:val="en-IE" w:eastAsia="en-IE"/>
        </w:rPr>
        <w:tab/>
      </w:r>
      <w:r>
        <w:rPr>
          <w:noProof/>
        </w:rPr>
        <w:t>Scenario - Distress Communications – Distress Relay</w:t>
      </w:r>
      <w:r>
        <w:rPr>
          <w:noProof/>
        </w:rPr>
        <w:tab/>
      </w:r>
      <w:r>
        <w:rPr>
          <w:noProof/>
        </w:rPr>
        <w:fldChar w:fldCharType="begin"/>
      </w:r>
      <w:r>
        <w:rPr>
          <w:noProof/>
        </w:rPr>
        <w:instrText xml:space="preserve"> PAGEREF _Toc465163162 \h </w:instrText>
      </w:r>
      <w:r>
        <w:rPr>
          <w:noProof/>
        </w:rPr>
      </w:r>
      <w:r>
        <w:rPr>
          <w:noProof/>
        </w:rPr>
        <w:fldChar w:fldCharType="separate"/>
      </w:r>
      <w:r w:rsidR="009B372E">
        <w:rPr>
          <w:noProof/>
        </w:rPr>
        <w:t>13</w:t>
      </w:r>
      <w:r>
        <w:rPr>
          <w:noProof/>
        </w:rPr>
        <w:fldChar w:fldCharType="end"/>
      </w:r>
    </w:p>
    <w:p w14:paraId="47BD19A2"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3.1.2.</w:t>
      </w:r>
      <w:r>
        <w:rPr>
          <w:rFonts w:eastAsiaTheme="minorEastAsia"/>
          <w:noProof/>
          <w:sz w:val="22"/>
          <w:lang w:val="en-IE" w:eastAsia="en-IE"/>
        </w:rPr>
        <w:tab/>
      </w:r>
      <w:r>
        <w:rPr>
          <w:noProof/>
        </w:rPr>
        <w:t>Scenario - SAR Operations – initiate search / response</w:t>
      </w:r>
      <w:r>
        <w:rPr>
          <w:noProof/>
        </w:rPr>
        <w:tab/>
      </w:r>
      <w:r>
        <w:rPr>
          <w:noProof/>
        </w:rPr>
        <w:fldChar w:fldCharType="begin"/>
      </w:r>
      <w:r>
        <w:rPr>
          <w:noProof/>
        </w:rPr>
        <w:instrText xml:space="preserve"> PAGEREF _Toc465163163 \h </w:instrText>
      </w:r>
      <w:r>
        <w:rPr>
          <w:noProof/>
        </w:rPr>
      </w:r>
      <w:r>
        <w:rPr>
          <w:noProof/>
        </w:rPr>
        <w:fldChar w:fldCharType="separate"/>
      </w:r>
      <w:r w:rsidR="009B372E">
        <w:rPr>
          <w:noProof/>
        </w:rPr>
        <w:t>14</w:t>
      </w:r>
      <w:r>
        <w:rPr>
          <w:noProof/>
        </w:rPr>
        <w:fldChar w:fldCharType="end"/>
      </w:r>
    </w:p>
    <w:p w14:paraId="3C8D291A"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3.1.3.</w:t>
      </w:r>
      <w:r>
        <w:rPr>
          <w:rFonts w:eastAsiaTheme="minorEastAsia"/>
          <w:noProof/>
          <w:sz w:val="22"/>
          <w:lang w:val="en-IE" w:eastAsia="en-IE"/>
        </w:rPr>
        <w:tab/>
      </w:r>
      <w:r>
        <w:rPr>
          <w:noProof/>
        </w:rPr>
        <w:t>Scenario - SAR Operations – information exchange</w:t>
      </w:r>
      <w:r>
        <w:rPr>
          <w:noProof/>
        </w:rPr>
        <w:tab/>
      </w:r>
      <w:r>
        <w:rPr>
          <w:noProof/>
        </w:rPr>
        <w:fldChar w:fldCharType="begin"/>
      </w:r>
      <w:r>
        <w:rPr>
          <w:noProof/>
        </w:rPr>
        <w:instrText xml:space="preserve"> PAGEREF _Toc465163164 \h </w:instrText>
      </w:r>
      <w:r>
        <w:rPr>
          <w:noProof/>
        </w:rPr>
      </w:r>
      <w:r>
        <w:rPr>
          <w:noProof/>
        </w:rPr>
        <w:fldChar w:fldCharType="separate"/>
      </w:r>
      <w:r w:rsidR="009B372E">
        <w:rPr>
          <w:noProof/>
        </w:rPr>
        <w:t>14</w:t>
      </w:r>
      <w:r>
        <w:rPr>
          <w:noProof/>
        </w:rPr>
        <w:fldChar w:fldCharType="end"/>
      </w:r>
    </w:p>
    <w:p w14:paraId="0E6EAEB4"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3.1.4.</w:t>
      </w:r>
      <w:r>
        <w:rPr>
          <w:rFonts w:eastAsiaTheme="minorEastAsia"/>
          <w:noProof/>
          <w:sz w:val="22"/>
          <w:lang w:val="en-IE" w:eastAsia="en-IE"/>
        </w:rPr>
        <w:tab/>
      </w:r>
      <w:r>
        <w:rPr>
          <w:noProof/>
        </w:rPr>
        <w:t>Scenario - Tele-medical</w:t>
      </w:r>
      <w:r>
        <w:rPr>
          <w:noProof/>
        </w:rPr>
        <w:tab/>
      </w:r>
      <w:r>
        <w:rPr>
          <w:noProof/>
        </w:rPr>
        <w:fldChar w:fldCharType="begin"/>
      </w:r>
      <w:r>
        <w:rPr>
          <w:noProof/>
        </w:rPr>
        <w:instrText xml:space="preserve"> PAGEREF _Toc465163165 \h </w:instrText>
      </w:r>
      <w:r>
        <w:rPr>
          <w:noProof/>
        </w:rPr>
      </w:r>
      <w:r>
        <w:rPr>
          <w:noProof/>
        </w:rPr>
        <w:fldChar w:fldCharType="separate"/>
      </w:r>
      <w:r w:rsidR="009B372E">
        <w:rPr>
          <w:noProof/>
        </w:rPr>
        <w:t>14</w:t>
      </w:r>
      <w:r>
        <w:rPr>
          <w:noProof/>
        </w:rPr>
        <w:fldChar w:fldCharType="end"/>
      </w:r>
    </w:p>
    <w:p w14:paraId="4730E437"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3.1.5.</w:t>
      </w:r>
      <w:r>
        <w:rPr>
          <w:rFonts w:eastAsiaTheme="minorEastAsia"/>
          <w:noProof/>
          <w:sz w:val="22"/>
          <w:lang w:val="en-IE" w:eastAsia="en-IE"/>
        </w:rPr>
        <w:tab/>
      </w:r>
      <w:r>
        <w:rPr>
          <w:noProof/>
        </w:rPr>
        <w:t>Scenario - Medevac</w:t>
      </w:r>
      <w:r>
        <w:rPr>
          <w:noProof/>
        </w:rPr>
        <w:tab/>
      </w:r>
      <w:r>
        <w:rPr>
          <w:noProof/>
        </w:rPr>
        <w:fldChar w:fldCharType="begin"/>
      </w:r>
      <w:r>
        <w:rPr>
          <w:noProof/>
        </w:rPr>
        <w:instrText xml:space="preserve"> PAGEREF _Toc465163166 \h </w:instrText>
      </w:r>
      <w:r>
        <w:rPr>
          <w:noProof/>
        </w:rPr>
      </w:r>
      <w:r>
        <w:rPr>
          <w:noProof/>
        </w:rPr>
        <w:fldChar w:fldCharType="separate"/>
      </w:r>
      <w:r w:rsidR="009B372E">
        <w:rPr>
          <w:noProof/>
        </w:rPr>
        <w:t>14</w:t>
      </w:r>
      <w:r>
        <w:rPr>
          <w:noProof/>
        </w:rPr>
        <w:fldChar w:fldCharType="end"/>
      </w:r>
    </w:p>
    <w:p w14:paraId="39AFEDFE" w14:textId="77777777" w:rsidR="00540D36" w:rsidRDefault="00540D36">
      <w:pPr>
        <w:pStyle w:val="TOC2"/>
        <w:rPr>
          <w:rFonts w:eastAsiaTheme="minorEastAsia"/>
          <w:color w:val="auto"/>
          <w:lang w:val="en-IE" w:eastAsia="en-IE"/>
        </w:rPr>
      </w:pPr>
      <w:r w:rsidRPr="00734EAD">
        <w:t>3.2.</w:t>
      </w:r>
      <w:r>
        <w:rPr>
          <w:rFonts w:eastAsiaTheme="minorEastAsia"/>
          <w:color w:val="auto"/>
          <w:lang w:val="en-IE" w:eastAsia="en-IE"/>
        </w:rPr>
        <w:tab/>
      </w:r>
      <w:r>
        <w:t>Safety Related Information</w:t>
      </w:r>
      <w:r>
        <w:tab/>
      </w:r>
      <w:r>
        <w:fldChar w:fldCharType="begin"/>
      </w:r>
      <w:r>
        <w:instrText xml:space="preserve"> PAGEREF _Toc465163167 \h </w:instrText>
      </w:r>
      <w:r>
        <w:fldChar w:fldCharType="separate"/>
      </w:r>
      <w:r w:rsidR="009B372E">
        <w:t>14</w:t>
      </w:r>
      <w:r>
        <w:fldChar w:fldCharType="end"/>
      </w:r>
    </w:p>
    <w:p w14:paraId="2D4A0536"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3.2.1.</w:t>
      </w:r>
      <w:r>
        <w:rPr>
          <w:rFonts w:eastAsiaTheme="minorEastAsia"/>
          <w:noProof/>
          <w:sz w:val="22"/>
          <w:lang w:val="en-IE" w:eastAsia="en-IE"/>
        </w:rPr>
        <w:tab/>
      </w:r>
      <w:r>
        <w:rPr>
          <w:noProof/>
        </w:rPr>
        <w:t>Scenario - Meteorological Services and Warnings / Navigational Warnings</w:t>
      </w:r>
      <w:r>
        <w:rPr>
          <w:noProof/>
        </w:rPr>
        <w:tab/>
      </w:r>
      <w:r>
        <w:rPr>
          <w:noProof/>
        </w:rPr>
        <w:fldChar w:fldCharType="begin"/>
      </w:r>
      <w:r>
        <w:rPr>
          <w:noProof/>
        </w:rPr>
        <w:instrText xml:space="preserve"> PAGEREF _Toc465163168 \h </w:instrText>
      </w:r>
      <w:r>
        <w:rPr>
          <w:noProof/>
        </w:rPr>
      </w:r>
      <w:r>
        <w:rPr>
          <w:noProof/>
        </w:rPr>
        <w:fldChar w:fldCharType="separate"/>
      </w:r>
      <w:r w:rsidR="009B372E">
        <w:rPr>
          <w:noProof/>
        </w:rPr>
        <w:t>15</w:t>
      </w:r>
      <w:r>
        <w:rPr>
          <w:noProof/>
        </w:rPr>
        <w:fldChar w:fldCharType="end"/>
      </w:r>
    </w:p>
    <w:p w14:paraId="0BB6BD97"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3.2.2.</w:t>
      </w:r>
      <w:r>
        <w:rPr>
          <w:rFonts w:eastAsiaTheme="minorEastAsia"/>
          <w:noProof/>
          <w:sz w:val="22"/>
          <w:lang w:val="en-IE" w:eastAsia="en-IE"/>
        </w:rPr>
        <w:tab/>
      </w:r>
      <w:r>
        <w:rPr>
          <w:noProof/>
        </w:rPr>
        <w:t>Scenario - Weather Observations</w:t>
      </w:r>
      <w:r>
        <w:rPr>
          <w:noProof/>
        </w:rPr>
        <w:tab/>
      </w:r>
      <w:r>
        <w:rPr>
          <w:noProof/>
        </w:rPr>
        <w:fldChar w:fldCharType="begin"/>
      </w:r>
      <w:r>
        <w:rPr>
          <w:noProof/>
        </w:rPr>
        <w:instrText xml:space="preserve"> PAGEREF _Toc465163169 \h </w:instrText>
      </w:r>
      <w:r>
        <w:rPr>
          <w:noProof/>
        </w:rPr>
      </w:r>
      <w:r>
        <w:rPr>
          <w:noProof/>
        </w:rPr>
        <w:fldChar w:fldCharType="separate"/>
      </w:r>
      <w:r w:rsidR="009B372E">
        <w:rPr>
          <w:noProof/>
        </w:rPr>
        <w:t>15</w:t>
      </w:r>
      <w:r>
        <w:rPr>
          <w:noProof/>
        </w:rPr>
        <w:fldChar w:fldCharType="end"/>
      </w:r>
    </w:p>
    <w:p w14:paraId="7C93FC94"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3.2.3.</w:t>
      </w:r>
      <w:r>
        <w:rPr>
          <w:rFonts w:eastAsiaTheme="minorEastAsia"/>
          <w:noProof/>
          <w:sz w:val="22"/>
          <w:lang w:val="en-IE" w:eastAsia="en-IE"/>
        </w:rPr>
        <w:tab/>
      </w:r>
      <w:r>
        <w:rPr>
          <w:noProof/>
        </w:rPr>
        <w:t>Scenario - Ice maps</w:t>
      </w:r>
      <w:r>
        <w:rPr>
          <w:noProof/>
        </w:rPr>
        <w:tab/>
      </w:r>
      <w:r>
        <w:rPr>
          <w:noProof/>
        </w:rPr>
        <w:fldChar w:fldCharType="begin"/>
      </w:r>
      <w:r>
        <w:rPr>
          <w:noProof/>
        </w:rPr>
        <w:instrText xml:space="preserve"> PAGEREF _Toc465163170 \h </w:instrText>
      </w:r>
      <w:r>
        <w:rPr>
          <w:noProof/>
        </w:rPr>
      </w:r>
      <w:r>
        <w:rPr>
          <w:noProof/>
        </w:rPr>
        <w:fldChar w:fldCharType="separate"/>
      </w:r>
      <w:r w:rsidR="009B372E">
        <w:rPr>
          <w:noProof/>
        </w:rPr>
        <w:t>15</w:t>
      </w:r>
      <w:r>
        <w:rPr>
          <w:noProof/>
        </w:rPr>
        <w:fldChar w:fldCharType="end"/>
      </w:r>
    </w:p>
    <w:p w14:paraId="544DB8D8"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3.2.4.</w:t>
      </w:r>
      <w:r>
        <w:rPr>
          <w:rFonts w:eastAsiaTheme="minorEastAsia"/>
          <w:noProof/>
          <w:sz w:val="22"/>
          <w:lang w:val="en-IE" w:eastAsia="en-IE"/>
        </w:rPr>
        <w:tab/>
      </w:r>
      <w:r>
        <w:rPr>
          <w:noProof/>
        </w:rPr>
        <w:t>Scenario - Notices to Mariners</w:t>
      </w:r>
      <w:r>
        <w:rPr>
          <w:noProof/>
        </w:rPr>
        <w:tab/>
      </w:r>
      <w:r>
        <w:rPr>
          <w:noProof/>
        </w:rPr>
        <w:fldChar w:fldCharType="begin"/>
      </w:r>
      <w:r>
        <w:rPr>
          <w:noProof/>
        </w:rPr>
        <w:instrText xml:space="preserve"> PAGEREF _Toc465163171 \h </w:instrText>
      </w:r>
      <w:r>
        <w:rPr>
          <w:noProof/>
        </w:rPr>
      </w:r>
      <w:r>
        <w:rPr>
          <w:noProof/>
        </w:rPr>
        <w:fldChar w:fldCharType="separate"/>
      </w:r>
      <w:r w:rsidR="009B372E">
        <w:rPr>
          <w:noProof/>
        </w:rPr>
        <w:t>15</w:t>
      </w:r>
      <w:r>
        <w:rPr>
          <w:noProof/>
        </w:rPr>
        <w:fldChar w:fldCharType="end"/>
      </w:r>
    </w:p>
    <w:p w14:paraId="44B912B5"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3.2.5.</w:t>
      </w:r>
      <w:r>
        <w:rPr>
          <w:rFonts w:eastAsiaTheme="minorEastAsia"/>
          <w:noProof/>
          <w:sz w:val="22"/>
          <w:lang w:val="en-IE" w:eastAsia="en-IE"/>
        </w:rPr>
        <w:tab/>
      </w:r>
      <w:r>
        <w:rPr>
          <w:noProof/>
        </w:rPr>
        <w:t>Scenario - GNSS Augmentation</w:t>
      </w:r>
      <w:r>
        <w:rPr>
          <w:noProof/>
        </w:rPr>
        <w:tab/>
      </w:r>
      <w:r>
        <w:rPr>
          <w:noProof/>
        </w:rPr>
        <w:fldChar w:fldCharType="begin"/>
      </w:r>
      <w:r>
        <w:rPr>
          <w:noProof/>
        </w:rPr>
        <w:instrText xml:space="preserve"> PAGEREF _Toc465163172 \h </w:instrText>
      </w:r>
      <w:r>
        <w:rPr>
          <w:noProof/>
        </w:rPr>
      </w:r>
      <w:r>
        <w:rPr>
          <w:noProof/>
        </w:rPr>
        <w:fldChar w:fldCharType="separate"/>
      </w:r>
      <w:r w:rsidR="009B372E">
        <w:rPr>
          <w:noProof/>
        </w:rPr>
        <w:t>15</w:t>
      </w:r>
      <w:r>
        <w:rPr>
          <w:noProof/>
        </w:rPr>
        <w:fldChar w:fldCharType="end"/>
      </w:r>
    </w:p>
    <w:p w14:paraId="0B0F743C"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3.2.6.</w:t>
      </w:r>
      <w:r>
        <w:rPr>
          <w:rFonts w:eastAsiaTheme="minorEastAsia"/>
          <w:noProof/>
          <w:sz w:val="22"/>
          <w:lang w:val="en-IE" w:eastAsia="en-IE"/>
        </w:rPr>
        <w:tab/>
      </w:r>
      <w:r>
        <w:rPr>
          <w:noProof/>
        </w:rPr>
        <w:t>Scenario - Crowd sourced information</w:t>
      </w:r>
      <w:r>
        <w:rPr>
          <w:noProof/>
        </w:rPr>
        <w:tab/>
      </w:r>
      <w:r>
        <w:rPr>
          <w:noProof/>
        </w:rPr>
        <w:fldChar w:fldCharType="begin"/>
      </w:r>
      <w:r>
        <w:rPr>
          <w:noProof/>
        </w:rPr>
        <w:instrText xml:space="preserve"> PAGEREF _Toc465163173 \h </w:instrText>
      </w:r>
      <w:r>
        <w:rPr>
          <w:noProof/>
        </w:rPr>
      </w:r>
      <w:r>
        <w:rPr>
          <w:noProof/>
        </w:rPr>
        <w:fldChar w:fldCharType="separate"/>
      </w:r>
      <w:r w:rsidR="009B372E">
        <w:rPr>
          <w:noProof/>
        </w:rPr>
        <w:t>15</w:t>
      </w:r>
      <w:r>
        <w:rPr>
          <w:noProof/>
        </w:rPr>
        <w:fldChar w:fldCharType="end"/>
      </w:r>
    </w:p>
    <w:p w14:paraId="6AEAEA66" w14:textId="77777777" w:rsidR="00540D36" w:rsidRDefault="00540D36">
      <w:pPr>
        <w:pStyle w:val="TOC2"/>
        <w:rPr>
          <w:rFonts w:eastAsiaTheme="minorEastAsia"/>
          <w:color w:val="auto"/>
          <w:lang w:val="en-IE" w:eastAsia="en-IE"/>
        </w:rPr>
      </w:pPr>
      <w:r w:rsidRPr="00734EAD">
        <w:t>3.3.</w:t>
      </w:r>
      <w:r>
        <w:rPr>
          <w:rFonts w:eastAsiaTheme="minorEastAsia"/>
          <w:color w:val="auto"/>
          <w:lang w:val="en-IE" w:eastAsia="en-IE"/>
        </w:rPr>
        <w:tab/>
      </w:r>
      <w:r>
        <w:t>Ship Reporting</w:t>
      </w:r>
      <w:r>
        <w:tab/>
      </w:r>
      <w:r>
        <w:fldChar w:fldCharType="begin"/>
      </w:r>
      <w:r>
        <w:instrText xml:space="preserve"> PAGEREF _Toc465163174 \h </w:instrText>
      </w:r>
      <w:r>
        <w:fldChar w:fldCharType="separate"/>
      </w:r>
      <w:r w:rsidR="009B372E">
        <w:t>15</w:t>
      </w:r>
      <w:r>
        <w:fldChar w:fldCharType="end"/>
      </w:r>
    </w:p>
    <w:p w14:paraId="512F4BA2"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3.3.1.</w:t>
      </w:r>
      <w:r>
        <w:rPr>
          <w:rFonts w:eastAsiaTheme="minorEastAsia"/>
          <w:noProof/>
          <w:sz w:val="22"/>
          <w:lang w:val="en-IE" w:eastAsia="en-IE"/>
        </w:rPr>
        <w:tab/>
      </w:r>
      <w:r>
        <w:rPr>
          <w:noProof/>
        </w:rPr>
        <w:t>Scenario - Submit arrival notice</w:t>
      </w:r>
      <w:r>
        <w:rPr>
          <w:noProof/>
        </w:rPr>
        <w:tab/>
      </w:r>
      <w:r>
        <w:rPr>
          <w:noProof/>
        </w:rPr>
        <w:fldChar w:fldCharType="begin"/>
      </w:r>
      <w:r>
        <w:rPr>
          <w:noProof/>
        </w:rPr>
        <w:instrText xml:space="preserve"> PAGEREF _Toc465163175 \h </w:instrText>
      </w:r>
      <w:r>
        <w:rPr>
          <w:noProof/>
        </w:rPr>
      </w:r>
      <w:r>
        <w:rPr>
          <w:noProof/>
        </w:rPr>
        <w:fldChar w:fldCharType="separate"/>
      </w:r>
      <w:r w:rsidR="009B372E">
        <w:rPr>
          <w:noProof/>
        </w:rPr>
        <w:t>15</w:t>
      </w:r>
      <w:r>
        <w:rPr>
          <w:noProof/>
        </w:rPr>
        <w:fldChar w:fldCharType="end"/>
      </w:r>
    </w:p>
    <w:p w14:paraId="1E755401"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3.3.2.</w:t>
      </w:r>
      <w:r>
        <w:rPr>
          <w:rFonts w:eastAsiaTheme="minorEastAsia"/>
          <w:noProof/>
          <w:sz w:val="22"/>
          <w:lang w:val="en-IE" w:eastAsia="en-IE"/>
        </w:rPr>
        <w:tab/>
      </w:r>
      <w:r>
        <w:rPr>
          <w:noProof/>
        </w:rPr>
        <w:t>Scenario - Submit updated information</w:t>
      </w:r>
      <w:r>
        <w:rPr>
          <w:noProof/>
        </w:rPr>
        <w:tab/>
      </w:r>
      <w:r>
        <w:rPr>
          <w:noProof/>
        </w:rPr>
        <w:fldChar w:fldCharType="begin"/>
      </w:r>
      <w:r>
        <w:rPr>
          <w:noProof/>
        </w:rPr>
        <w:instrText xml:space="preserve"> PAGEREF _Toc465163176 \h </w:instrText>
      </w:r>
      <w:r>
        <w:rPr>
          <w:noProof/>
        </w:rPr>
      </w:r>
      <w:r>
        <w:rPr>
          <w:noProof/>
        </w:rPr>
        <w:fldChar w:fldCharType="separate"/>
      </w:r>
      <w:r w:rsidR="009B372E">
        <w:rPr>
          <w:noProof/>
        </w:rPr>
        <w:t>16</w:t>
      </w:r>
      <w:r>
        <w:rPr>
          <w:noProof/>
        </w:rPr>
        <w:fldChar w:fldCharType="end"/>
      </w:r>
    </w:p>
    <w:p w14:paraId="16246F26"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3.3.3.</w:t>
      </w:r>
      <w:r>
        <w:rPr>
          <w:rFonts w:eastAsiaTheme="minorEastAsia"/>
          <w:noProof/>
          <w:sz w:val="22"/>
          <w:lang w:val="en-IE" w:eastAsia="en-IE"/>
        </w:rPr>
        <w:tab/>
      </w:r>
      <w:r>
        <w:rPr>
          <w:noProof/>
        </w:rPr>
        <w:t>Scenario - Provide initial report to shore (prior to departure)</w:t>
      </w:r>
      <w:r>
        <w:rPr>
          <w:noProof/>
        </w:rPr>
        <w:tab/>
      </w:r>
      <w:r>
        <w:rPr>
          <w:noProof/>
        </w:rPr>
        <w:fldChar w:fldCharType="begin"/>
      </w:r>
      <w:r>
        <w:rPr>
          <w:noProof/>
        </w:rPr>
        <w:instrText xml:space="preserve"> PAGEREF _Toc465163177 \h </w:instrText>
      </w:r>
      <w:r>
        <w:rPr>
          <w:noProof/>
        </w:rPr>
      </w:r>
      <w:r>
        <w:rPr>
          <w:noProof/>
        </w:rPr>
        <w:fldChar w:fldCharType="separate"/>
      </w:r>
      <w:r w:rsidR="009B372E">
        <w:rPr>
          <w:noProof/>
        </w:rPr>
        <w:t>16</w:t>
      </w:r>
      <w:r>
        <w:rPr>
          <w:noProof/>
        </w:rPr>
        <w:fldChar w:fldCharType="end"/>
      </w:r>
    </w:p>
    <w:p w14:paraId="0EC8D4E8"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3.3.4.</w:t>
      </w:r>
      <w:r>
        <w:rPr>
          <w:rFonts w:eastAsiaTheme="minorEastAsia"/>
          <w:noProof/>
          <w:sz w:val="22"/>
          <w:lang w:val="en-IE" w:eastAsia="en-IE"/>
        </w:rPr>
        <w:tab/>
      </w:r>
      <w:r>
        <w:rPr>
          <w:noProof/>
        </w:rPr>
        <w:t>Scenario -  Secure ship reporting</w:t>
      </w:r>
      <w:r>
        <w:rPr>
          <w:noProof/>
        </w:rPr>
        <w:tab/>
      </w:r>
      <w:r>
        <w:rPr>
          <w:noProof/>
        </w:rPr>
        <w:fldChar w:fldCharType="begin"/>
      </w:r>
      <w:r>
        <w:rPr>
          <w:noProof/>
        </w:rPr>
        <w:instrText xml:space="preserve"> PAGEREF _Toc465163178 \h </w:instrText>
      </w:r>
      <w:r>
        <w:rPr>
          <w:noProof/>
        </w:rPr>
      </w:r>
      <w:r>
        <w:rPr>
          <w:noProof/>
        </w:rPr>
        <w:fldChar w:fldCharType="separate"/>
      </w:r>
      <w:r w:rsidR="009B372E">
        <w:rPr>
          <w:noProof/>
        </w:rPr>
        <w:t>16</w:t>
      </w:r>
      <w:r>
        <w:rPr>
          <w:noProof/>
        </w:rPr>
        <w:fldChar w:fldCharType="end"/>
      </w:r>
    </w:p>
    <w:p w14:paraId="499C826D"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3.3.5.</w:t>
      </w:r>
      <w:r>
        <w:rPr>
          <w:rFonts w:eastAsiaTheme="minorEastAsia"/>
          <w:noProof/>
          <w:sz w:val="22"/>
          <w:lang w:val="en-IE" w:eastAsia="en-IE"/>
        </w:rPr>
        <w:tab/>
      </w:r>
      <w:r>
        <w:rPr>
          <w:noProof/>
        </w:rPr>
        <w:t>Scenario - Danger Message</w:t>
      </w:r>
      <w:r>
        <w:rPr>
          <w:noProof/>
        </w:rPr>
        <w:tab/>
      </w:r>
      <w:r>
        <w:rPr>
          <w:noProof/>
        </w:rPr>
        <w:fldChar w:fldCharType="begin"/>
      </w:r>
      <w:r>
        <w:rPr>
          <w:noProof/>
        </w:rPr>
        <w:instrText xml:space="preserve"> PAGEREF _Toc465163179 \h </w:instrText>
      </w:r>
      <w:r>
        <w:rPr>
          <w:noProof/>
        </w:rPr>
      </w:r>
      <w:r>
        <w:rPr>
          <w:noProof/>
        </w:rPr>
        <w:fldChar w:fldCharType="separate"/>
      </w:r>
      <w:r w:rsidR="009B372E">
        <w:rPr>
          <w:noProof/>
        </w:rPr>
        <w:t>16</w:t>
      </w:r>
      <w:r>
        <w:rPr>
          <w:noProof/>
        </w:rPr>
        <w:fldChar w:fldCharType="end"/>
      </w:r>
    </w:p>
    <w:p w14:paraId="144467A4" w14:textId="77777777" w:rsidR="00540D36" w:rsidRDefault="00540D36">
      <w:pPr>
        <w:pStyle w:val="TOC2"/>
        <w:rPr>
          <w:rFonts w:eastAsiaTheme="minorEastAsia"/>
          <w:color w:val="auto"/>
          <w:lang w:val="en-IE" w:eastAsia="en-IE"/>
        </w:rPr>
      </w:pPr>
      <w:r w:rsidRPr="00734EAD">
        <w:t>3.4.</w:t>
      </w:r>
      <w:r>
        <w:rPr>
          <w:rFonts w:eastAsiaTheme="minorEastAsia"/>
          <w:color w:val="auto"/>
          <w:lang w:val="en-IE" w:eastAsia="en-IE"/>
        </w:rPr>
        <w:tab/>
      </w:r>
      <w:r>
        <w:t>Vessel Traffic Services</w:t>
      </w:r>
      <w:r>
        <w:tab/>
      </w:r>
      <w:r>
        <w:fldChar w:fldCharType="begin"/>
      </w:r>
      <w:r>
        <w:instrText xml:space="preserve"> PAGEREF _Toc465163180 \h </w:instrText>
      </w:r>
      <w:r>
        <w:fldChar w:fldCharType="separate"/>
      </w:r>
      <w:r w:rsidR="009B372E">
        <w:t>16</w:t>
      </w:r>
      <w:r>
        <w:fldChar w:fldCharType="end"/>
      </w:r>
    </w:p>
    <w:p w14:paraId="1F48C277"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3.4.1.</w:t>
      </w:r>
      <w:r>
        <w:rPr>
          <w:rFonts w:eastAsiaTheme="minorEastAsia"/>
          <w:noProof/>
          <w:sz w:val="22"/>
          <w:lang w:val="en-IE" w:eastAsia="en-IE"/>
        </w:rPr>
        <w:tab/>
      </w:r>
      <w:r>
        <w:rPr>
          <w:noProof/>
        </w:rPr>
        <w:t>Scenario - Waterway Monitoring</w:t>
      </w:r>
      <w:r>
        <w:rPr>
          <w:noProof/>
        </w:rPr>
        <w:tab/>
      </w:r>
      <w:r>
        <w:rPr>
          <w:noProof/>
        </w:rPr>
        <w:fldChar w:fldCharType="begin"/>
      </w:r>
      <w:r>
        <w:rPr>
          <w:noProof/>
        </w:rPr>
        <w:instrText xml:space="preserve"> PAGEREF _Toc465163181 \h </w:instrText>
      </w:r>
      <w:r>
        <w:rPr>
          <w:noProof/>
        </w:rPr>
      </w:r>
      <w:r>
        <w:rPr>
          <w:noProof/>
        </w:rPr>
        <w:fldChar w:fldCharType="separate"/>
      </w:r>
      <w:r w:rsidR="009B372E">
        <w:rPr>
          <w:noProof/>
        </w:rPr>
        <w:t>17</w:t>
      </w:r>
      <w:r>
        <w:rPr>
          <w:noProof/>
        </w:rPr>
        <w:fldChar w:fldCharType="end"/>
      </w:r>
    </w:p>
    <w:p w14:paraId="4559186F"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3.4.2.</w:t>
      </w:r>
      <w:r>
        <w:rPr>
          <w:rFonts w:eastAsiaTheme="minorEastAsia"/>
          <w:noProof/>
          <w:sz w:val="22"/>
          <w:lang w:val="en-IE" w:eastAsia="en-IE"/>
        </w:rPr>
        <w:tab/>
      </w:r>
      <w:r>
        <w:rPr>
          <w:noProof/>
        </w:rPr>
        <w:t>Scenario - Information Service</w:t>
      </w:r>
      <w:r>
        <w:rPr>
          <w:noProof/>
        </w:rPr>
        <w:tab/>
      </w:r>
      <w:r>
        <w:rPr>
          <w:noProof/>
        </w:rPr>
        <w:fldChar w:fldCharType="begin"/>
      </w:r>
      <w:r>
        <w:rPr>
          <w:noProof/>
        </w:rPr>
        <w:instrText xml:space="preserve"> PAGEREF _Toc465163182 \h </w:instrText>
      </w:r>
      <w:r>
        <w:rPr>
          <w:noProof/>
        </w:rPr>
      </w:r>
      <w:r>
        <w:rPr>
          <w:noProof/>
        </w:rPr>
        <w:fldChar w:fldCharType="separate"/>
      </w:r>
      <w:r w:rsidR="009B372E">
        <w:rPr>
          <w:noProof/>
        </w:rPr>
        <w:t>17</w:t>
      </w:r>
      <w:r>
        <w:rPr>
          <w:noProof/>
        </w:rPr>
        <w:fldChar w:fldCharType="end"/>
      </w:r>
    </w:p>
    <w:p w14:paraId="060B45ED"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3.4.3.</w:t>
      </w:r>
      <w:r>
        <w:rPr>
          <w:rFonts w:eastAsiaTheme="minorEastAsia"/>
          <w:noProof/>
          <w:sz w:val="22"/>
          <w:lang w:val="en-IE" w:eastAsia="en-IE"/>
        </w:rPr>
        <w:tab/>
      </w:r>
      <w:r>
        <w:rPr>
          <w:noProof/>
        </w:rPr>
        <w:t>Scenario - Navigational Assistance Service</w:t>
      </w:r>
      <w:r>
        <w:rPr>
          <w:noProof/>
        </w:rPr>
        <w:tab/>
      </w:r>
      <w:r>
        <w:rPr>
          <w:noProof/>
        </w:rPr>
        <w:fldChar w:fldCharType="begin"/>
      </w:r>
      <w:r>
        <w:rPr>
          <w:noProof/>
        </w:rPr>
        <w:instrText xml:space="preserve"> PAGEREF _Toc465163183 \h </w:instrText>
      </w:r>
      <w:r>
        <w:rPr>
          <w:noProof/>
        </w:rPr>
      </w:r>
      <w:r>
        <w:rPr>
          <w:noProof/>
        </w:rPr>
        <w:fldChar w:fldCharType="separate"/>
      </w:r>
      <w:r w:rsidR="009B372E">
        <w:rPr>
          <w:noProof/>
        </w:rPr>
        <w:t>17</w:t>
      </w:r>
      <w:r>
        <w:rPr>
          <w:noProof/>
        </w:rPr>
        <w:fldChar w:fldCharType="end"/>
      </w:r>
    </w:p>
    <w:p w14:paraId="79864247"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3.4.4.</w:t>
      </w:r>
      <w:r>
        <w:rPr>
          <w:rFonts w:eastAsiaTheme="minorEastAsia"/>
          <w:noProof/>
          <w:sz w:val="22"/>
          <w:lang w:val="en-IE" w:eastAsia="en-IE"/>
        </w:rPr>
        <w:tab/>
      </w:r>
      <w:r>
        <w:rPr>
          <w:noProof/>
        </w:rPr>
        <w:t>Scenario - Traffic Organisation Service</w:t>
      </w:r>
      <w:r>
        <w:rPr>
          <w:noProof/>
        </w:rPr>
        <w:tab/>
      </w:r>
      <w:r>
        <w:rPr>
          <w:noProof/>
        </w:rPr>
        <w:fldChar w:fldCharType="begin"/>
      </w:r>
      <w:r>
        <w:rPr>
          <w:noProof/>
        </w:rPr>
        <w:instrText xml:space="preserve"> PAGEREF _Toc465163184 \h </w:instrText>
      </w:r>
      <w:r>
        <w:rPr>
          <w:noProof/>
        </w:rPr>
      </w:r>
      <w:r>
        <w:rPr>
          <w:noProof/>
        </w:rPr>
        <w:fldChar w:fldCharType="separate"/>
      </w:r>
      <w:r w:rsidR="009B372E">
        <w:rPr>
          <w:noProof/>
        </w:rPr>
        <w:t>17</w:t>
      </w:r>
      <w:r>
        <w:rPr>
          <w:noProof/>
        </w:rPr>
        <w:fldChar w:fldCharType="end"/>
      </w:r>
    </w:p>
    <w:p w14:paraId="2EA98BF0" w14:textId="77777777" w:rsidR="00540D36" w:rsidRDefault="00540D36">
      <w:pPr>
        <w:pStyle w:val="TOC2"/>
        <w:rPr>
          <w:rFonts w:eastAsiaTheme="minorEastAsia"/>
          <w:color w:val="auto"/>
          <w:lang w:val="en-IE" w:eastAsia="en-IE"/>
        </w:rPr>
      </w:pPr>
      <w:r w:rsidRPr="00734EAD">
        <w:t>3.5.</w:t>
      </w:r>
      <w:r>
        <w:rPr>
          <w:rFonts w:eastAsiaTheme="minorEastAsia"/>
          <w:color w:val="auto"/>
          <w:lang w:val="en-IE" w:eastAsia="en-IE"/>
        </w:rPr>
        <w:tab/>
      </w:r>
      <w:r>
        <w:t>Charts and Publications</w:t>
      </w:r>
      <w:r>
        <w:tab/>
      </w:r>
      <w:r>
        <w:fldChar w:fldCharType="begin"/>
      </w:r>
      <w:r>
        <w:instrText xml:space="preserve"> PAGEREF _Toc465163185 \h </w:instrText>
      </w:r>
      <w:r>
        <w:fldChar w:fldCharType="separate"/>
      </w:r>
      <w:r w:rsidR="009B372E">
        <w:t>17</w:t>
      </w:r>
      <w:r>
        <w:fldChar w:fldCharType="end"/>
      </w:r>
    </w:p>
    <w:p w14:paraId="396A50A0"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3.5.1.</w:t>
      </w:r>
      <w:r>
        <w:rPr>
          <w:rFonts w:eastAsiaTheme="minorEastAsia"/>
          <w:noProof/>
          <w:sz w:val="22"/>
          <w:lang w:val="en-IE" w:eastAsia="en-IE"/>
        </w:rPr>
        <w:tab/>
      </w:r>
      <w:r>
        <w:rPr>
          <w:noProof/>
        </w:rPr>
        <w:t>Scenario - Updates linked to a ships’ route</w:t>
      </w:r>
      <w:r>
        <w:rPr>
          <w:noProof/>
        </w:rPr>
        <w:tab/>
      </w:r>
      <w:r>
        <w:rPr>
          <w:noProof/>
        </w:rPr>
        <w:fldChar w:fldCharType="begin"/>
      </w:r>
      <w:r>
        <w:rPr>
          <w:noProof/>
        </w:rPr>
        <w:instrText xml:space="preserve"> PAGEREF _Toc465163186 \h </w:instrText>
      </w:r>
      <w:r>
        <w:rPr>
          <w:noProof/>
        </w:rPr>
      </w:r>
      <w:r>
        <w:rPr>
          <w:noProof/>
        </w:rPr>
        <w:fldChar w:fldCharType="separate"/>
      </w:r>
      <w:r w:rsidR="009B372E">
        <w:rPr>
          <w:noProof/>
        </w:rPr>
        <w:t>17</w:t>
      </w:r>
      <w:r>
        <w:rPr>
          <w:noProof/>
        </w:rPr>
        <w:fldChar w:fldCharType="end"/>
      </w:r>
    </w:p>
    <w:p w14:paraId="3EA3ED2E" w14:textId="77777777" w:rsidR="00540D36" w:rsidRDefault="00540D36">
      <w:pPr>
        <w:pStyle w:val="TOC2"/>
        <w:rPr>
          <w:rFonts w:eastAsiaTheme="minorEastAsia"/>
          <w:color w:val="auto"/>
          <w:lang w:val="en-IE" w:eastAsia="en-IE"/>
        </w:rPr>
      </w:pPr>
      <w:r w:rsidRPr="00734EAD">
        <w:lastRenderedPageBreak/>
        <w:t>3.6.</w:t>
      </w:r>
      <w:r>
        <w:rPr>
          <w:rFonts w:eastAsiaTheme="minorEastAsia"/>
          <w:color w:val="auto"/>
          <w:lang w:val="en-IE" w:eastAsia="en-IE"/>
        </w:rPr>
        <w:tab/>
      </w:r>
      <w:r>
        <w:t>Route Exchange</w:t>
      </w:r>
      <w:r>
        <w:tab/>
      </w:r>
      <w:r>
        <w:fldChar w:fldCharType="begin"/>
      </w:r>
      <w:r>
        <w:instrText xml:space="preserve"> PAGEREF _Toc465163187 \h </w:instrText>
      </w:r>
      <w:r>
        <w:fldChar w:fldCharType="separate"/>
      </w:r>
      <w:r w:rsidR="009B372E">
        <w:t>17</w:t>
      </w:r>
      <w:r>
        <w:fldChar w:fldCharType="end"/>
      </w:r>
    </w:p>
    <w:p w14:paraId="31CEDC7F"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3.6.1.</w:t>
      </w:r>
      <w:r>
        <w:rPr>
          <w:rFonts w:eastAsiaTheme="minorEastAsia"/>
          <w:noProof/>
          <w:sz w:val="22"/>
          <w:lang w:val="en-IE" w:eastAsia="en-IE"/>
        </w:rPr>
        <w:tab/>
      </w:r>
      <w:r>
        <w:rPr>
          <w:noProof/>
        </w:rPr>
        <w:t>Scenario - Ship to Ship</w:t>
      </w:r>
      <w:r>
        <w:rPr>
          <w:noProof/>
        </w:rPr>
        <w:tab/>
      </w:r>
      <w:r>
        <w:rPr>
          <w:noProof/>
        </w:rPr>
        <w:fldChar w:fldCharType="begin"/>
      </w:r>
      <w:r>
        <w:rPr>
          <w:noProof/>
        </w:rPr>
        <w:instrText xml:space="preserve"> PAGEREF _Toc465163188 \h </w:instrText>
      </w:r>
      <w:r>
        <w:rPr>
          <w:noProof/>
        </w:rPr>
      </w:r>
      <w:r>
        <w:rPr>
          <w:noProof/>
        </w:rPr>
        <w:fldChar w:fldCharType="separate"/>
      </w:r>
      <w:r w:rsidR="009B372E">
        <w:rPr>
          <w:noProof/>
        </w:rPr>
        <w:t>18</w:t>
      </w:r>
      <w:r>
        <w:rPr>
          <w:noProof/>
        </w:rPr>
        <w:fldChar w:fldCharType="end"/>
      </w:r>
    </w:p>
    <w:p w14:paraId="67EDC55B"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3.6.2.</w:t>
      </w:r>
      <w:r>
        <w:rPr>
          <w:rFonts w:eastAsiaTheme="minorEastAsia"/>
          <w:noProof/>
          <w:sz w:val="22"/>
          <w:lang w:val="en-IE" w:eastAsia="en-IE"/>
        </w:rPr>
        <w:tab/>
      </w:r>
      <w:r>
        <w:rPr>
          <w:noProof/>
        </w:rPr>
        <w:t>Scenario - Ship to Shore</w:t>
      </w:r>
      <w:r>
        <w:rPr>
          <w:noProof/>
        </w:rPr>
        <w:tab/>
      </w:r>
      <w:r>
        <w:rPr>
          <w:noProof/>
        </w:rPr>
        <w:fldChar w:fldCharType="begin"/>
      </w:r>
      <w:r>
        <w:rPr>
          <w:noProof/>
        </w:rPr>
        <w:instrText xml:space="preserve"> PAGEREF _Toc465163189 \h </w:instrText>
      </w:r>
      <w:r>
        <w:rPr>
          <w:noProof/>
        </w:rPr>
      </w:r>
      <w:r>
        <w:rPr>
          <w:noProof/>
        </w:rPr>
        <w:fldChar w:fldCharType="separate"/>
      </w:r>
      <w:r w:rsidR="009B372E">
        <w:rPr>
          <w:noProof/>
        </w:rPr>
        <w:t>18</w:t>
      </w:r>
      <w:r>
        <w:rPr>
          <w:noProof/>
        </w:rPr>
        <w:fldChar w:fldCharType="end"/>
      </w:r>
    </w:p>
    <w:p w14:paraId="27B9305E"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3.6.3.</w:t>
      </w:r>
      <w:r>
        <w:rPr>
          <w:rFonts w:eastAsiaTheme="minorEastAsia"/>
          <w:noProof/>
          <w:sz w:val="22"/>
          <w:lang w:val="en-IE" w:eastAsia="en-IE"/>
        </w:rPr>
        <w:tab/>
      </w:r>
      <w:r>
        <w:rPr>
          <w:noProof/>
        </w:rPr>
        <w:t>Scenario - Shore to Ship</w:t>
      </w:r>
      <w:r>
        <w:rPr>
          <w:noProof/>
        </w:rPr>
        <w:tab/>
      </w:r>
      <w:r>
        <w:rPr>
          <w:noProof/>
        </w:rPr>
        <w:fldChar w:fldCharType="begin"/>
      </w:r>
      <w:r>
        <w:rPr>
          <w:noProof/>
        </w:rPr>
        <w:instrText xml:space="preserve"> PAGEREF _Toc465163190 \h </w:instrText>
      </w:r>
      <w:r>
        <w:rPr>
          <w:noProof/>
        </w:rPr>
      </w:r>
      <w:r>
        <w:rPr>
          <w:noProof/>
        </w:rPr>
        <w:fldChar w:fldCharType="separate"/>
      </w:r>
      <w:r w:rsidR="009B372E">
        <w:rPr>
          <w:noProof/>
        </w:rPr>
        <w:t>18</w:t>
      </w:r>
      <w:r>
        <w:rPr>
          <w:noProof/>
        </w:rPr>
        <w:fldChar w:fldCharType="end"/>
      </w:r>
    </w:p>
    <w:p w14:paraId="068146BE"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3.6.4.</w:t>
      </w:r>
      <w:r>
        <w:rPr>
          <w:rFonts w:eastAsiaTheme="minorEastAsia"/>
          <w:noProof/>
          <w:sz w:val="22"/>
          <w:lang w:val="en-IE" w:eastAsia="en-IE"/>
        </w:rPr>
        <w:tab/>
      </w:r>
      <w:r>
        <w:rPr>
          <w:noProof/>
        </w:rPr>
        <w:t>Scenario - Navigational Disruption</w:t>
      </w:r>
      <w:r>
        <w:rPr>
          <w:noProof/>
        </w:rPr>
        <w:tab/>
      </w:r>
      <w:r>
        <w:rPr>
          <w:noProof/>
        </w:rPr>
        <w:fldChar w:fldCharType="begin"/>
      </w:r>
      <w:r>
        <w:rPr>
          <w:noProof/>
        </w:rPr>
        <w:instrText xml:space="preserve"> PAGEREF _Toc465163191 \h </w:instrText>
      </w:r>
      <w:r>
        <w:rPr>
          <w:noProof/>
        </w:rPr>
      </w:r>
      <w:r>
        <w:rPr>
          <w:noProof/>
        </w:rPr>
        <w:fldChar w:fldCharType="separate"/>
      </w:r>
      <w:r w:rsidR="009B372E">
        <w:rPr>
          <w:noProof/>
        </w:rPr>
        <w:t>18</w:t>
      </w:r>
      <w:r>
        <w:rPr>
          <w:noProof/>
        </w:rPr>
        <w:fldChar w:fldCharType="end"/>
      </w:r>
    </w:p>
    <w:p w14:paraId="28838A2B" w14:textId="77777777" w:rsidR="00540D36" w:rsidRDefault="00540D36">
      <w:pPr>
        <w:pStyle w:val="TOC2"/>
        <w:rPr>
          <w:rFonts w:eastAsiaTheme="minorEastAsia"/>
          <w:color w:val="auto"/>
          <w:lang w:val="en-IE" w:eastAsia="en-IE"/>
        </w:rPr>
      </w:pPr>
      <w:r w:rsidRPr="00734EAD">
        <w:t>3.7.</w:t>
      </w:r>
      <w:r>
        <w:rPr>
          <w:rFonts w:eastAsiaTheme="minorEastAsia"/>
          <w:color w:val="auto"/>
          <w:lang w:val="en-IE" w:eastAsia="en-IE"/>
        </w:rPr>
        <w:tab/>
      </w:r>
      <w:r>
        <w:t>Logistics / Services</w:t>
      </w:r>
      <w:r>
        <w:tab/>
      </w:r>
      <w:r>
        <w:fldChar w:fldCharType="begin"/>
      </w:r>
      <w:r>
        <w:instrText xml:space="preserve"> PAGEREF _Toc465163192 \h </w:instrText>
      </w:r>
      <w:r>
        <w:fldChar w:fldCharType="separate"/>
      </w:r>
      <w:r w:rsidR="009B372E">
        <w:t>18</w:t>
      </w:r>
      <w:r>
        <w:fldChar w:fldCharType="end"/>
      </w:r>
    </w:p>
    <w:p w14:paraId="59584E5D"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3.7.1.</w:t>
      </w:r>
      <w:r>
        <w:rPr>
          <w:rFonts w:eastAsiaTheme="minorEastAsia"/>
          <w:noProof/>
          <w:sz w:val="22"/>
          <w:lang w:val="en-IE" w:eastAsia="en-IE"/>
        </w:rPr>
        <w:tab/>
      </w:r>
      <w:r>
        <w:rPr>
          <w:noProof/>
        </w:rPr>
        <w:t>Scenario - Logistic services – ship to shore</w:t>
      </w:r>
      <w:r>
        <w:rPr>
          <w:noProof/>
        </w:rPr>
        <w:tab/>
      </w:r>
      <w:r>
        <w:rPr>
          <w:noProof/>
        </w:rPr>
        <w:fldChar w:fldCharType="begin"/>
      </w:r>
      <w:r>
        <w:rPr>
          <w:noProof/>
        </w:rPr>
        <w:instrText xml:space="preserve"> PAGEREF _Toc465163193 \h </w:instrText>
      </w:r>
      <w:r>
        <w:rPr>
          <w:noProof/>
        </w:rPr>
      </w:r>
      <w:r>
        <w:rPr>
          <w:noProof/>
        </w:rPr>
        <w:fldChar w:fldCharType="separate"/>
      </w:r>
      <w:r w:rsidR="009B372E">
        <w:rPr>
          <w:noProof/>
        </w:rPr>
        <w:t>19</w:t>
      </w:r>
      <w:r>
        <w:rPr>
          <w:noProof/>
        </w:rPr>
        <w:fldChar w:fldCharType="end"/>
      </w:r>
    </w:p>
    <w:p w14:paraId="2BC32F36" w14:textId="77777777" w:rsidR="00540D36" w:rsidRDefault="00540D36">
      <w:pPr>
        <w:pStyle w:val="TOC3"/>
        <w:tabs>
          <w:tab w:val="left" w:pos="1134"/>
          <w:tab w:val="right" w:leader="dot" w:pos="10195"/>
        </w:tabs>
        <w:rPr>
          <w:rFonts w:eastAsiaTheme="minorEastAsia"/>
          <w:noProof/>
          <w:sz w:val="22"/>
          <w:lang w:val="en-IE" w:eastAsia="en-IE"/>
        </w:rPr>
      </w:pPr>
      <w:r w:rsidRPr="00734EAD">
        <w:rPr>
          <w:noProof/>
        </w:rPr>
        <w:t>3.7.2.</w:t>
      </w:r>
      <w:r>
        <w:rPr>
          <w:rFonts w:eastAsiaTheme="minorEastAsia"/>
          <w:noProof/>
          <w:sz w:val="22"/>
          <w:lang w:val="en-IE" w:eastAsia="en-IE"/>
        </w:rPr>
        <w:tab/>
      </w:r>
      <w:r>
        <w:rPr>
          <w:noProof/>
        </w:rPr>
        <w:t>Scenario - Logistic services – shore to ship</w:t>
      </w:r>
      <w:r>
        <w:rPr>
          <w:noProof/>
        </w:rPr>
        <w:tab/>
      </w:r>
      <w:r>
        <w:rPr>
          <w:noProof/>
        </w:rPr>
        <w:fldChar w:fldCharType="begin"/>
      </w:r>
      <w:r>
        <w:rPr>
          <w:noProof/>
        </w:rPr>
        <w:instrText xml:space="preserve"> PAGEREF _Toc465163194 \h </w:instrText>
      </w:r>
      <w:r>
        <w:rPr>
          <w:noProof/>
        </w:rPr>
      </w:r>
      <w:r>
        <w:rPr>
          <w:noProof/>
        </w:rPr>
        <w:fldChar w:fldCharType="separate"/>
      </w:r>
      <w:r w:rsidR="009B372E">
        <w:rPr>
          <w:noProof/>
        </w:rPr>
        <w:t>19</w:t>
      </w:r>
      <w:r>
        <w:rPr>
          <w:noProof/>
        </w:rPr>
        <w:fldChar w:fldCharType="end"/>
      </w:r>
    </w:p>
    <w:p w14:paraId="79F6F3E5" w14:textId="77777777" w:rsidR="00540D36" w:rsidRDefault="00540D36">
      <w:pPr>
        <w:pStyle w:val="TOC1"/>
        <w:rPr>
          <w:rFonts w:eastAsiaTheme="minorEastAsia"/>
          <w:b w:val="0"/>
          <w:color w:val="auto"/>
          <w:lang w:val="en-IE" w:eastAsia="en-IE"/>
        </w:rPr>
      </w:pPr>
      <w:r w:rsidRPr="00734EAD">
        <w:t>4.</w:t>
      </w:r>
      <w:r>
        <w:rPr>
          <w:rFonts w:eastAsiaTheme="minorEastAsia"/>
          <w:b w:val="0"/>
          <w:color w:val="auto"/>
          <w:lang w:val="en-IE" w:eastAsia="en-IE"/>
        </w:rPr>
        <w:tab/>
      </w:r>
      <w:r w:rsidRPr="00734EAD">
        <w:t>DEFINITIONS</w:t>
      </w:r>
      <w:r>
        <w:tab/>
      </w:r>
      <w:r>
        <w:fldChar w:fldCharType="begin"/>
      </w:r>
      <w:r>
        <w:instrText xml:space="preserve"> PAGEREF _Toc465163195 \h </w:instrText>
      </w:r>
      <w:r>
        <w:fldChar w:fldCharType="separate"/>
      </w:r>
      <w:r w:rsidR="009B372E">
        <w:t>19</w:t>
      </w:r>
      <w:r>
        <w:fldChar w:fldCharType="end"/>
      </w:r>
    </w:p>
    <w:p w14:paraId="11F78AC3" w14:textId="77777777" w:rsidR="00540D36" w:rsidRDefault="00540D36">
      <w:pPr>
        <w:pStyle w:val="TOC1"/>
        <w:rPr>
          <w:rFonts w:eastAsiaTheme="minorEastAsia"/>
          <w:b w:val="0"/>
          <w:color w:val="auto"/>
          <w:lang w:val="en-IE" w:eastAsia="en-IE"/>
        </w:rPr>
      </w:pPr>
      <w:r w:rsidRPr="00734EAD">
        <w:t>5.</w:t>
      </w:r>
      <w:r>
        <w:rPr>
          <w:rFonts w:eastAsiaTheme="minorEastAsia"/>
          <w:b w:val="0"/>
          <w:color w:val="auto"/>
          <w:lang w:val="en-IE" w:eastAsia="en-IE"/>
        </w:rPr>
        <w:tab/>
      </w:r>
      <w:r w:rsidRPr="00734EAD">
        <w:t>ACRONYMS</w:t>
      </w:r>
      <w:r>
        <w:tab/>
      </w:r>
      <w:r>
        <w:fldChar w:fldCharType="begin"/>
      </w:r>
      <w:r>
        <w:instrText xml:space="preserve"> PAGEREF _Toc465163196 \h </w:instrText>
      </w:r>
      <w:r>
        <w:fldChar w:fldCharType="separate"/>
      </w:r>
      <w:r w:rsidR="009B372E">
        <w:t>19</w:t>
      </w:r>
      <w:r>
        <w:fldChar w:fldCharType="end"/>
      </w:r>
    </w:p>
    <w:p w14:paraId="2CDCD7BA" w14:textId="478D3CA4"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77777777" w:rsidR="0078486B" w:rsidRPr="00F55AD7" w:rsidRDefault="002F265A" w:rsidP="00C9558A">
      <w:pPr>
        <w:pStyle w:val="ListofFigures"/>
      </w:pPr>
      <w:r w:rsidRPr="00F55AD7">
        <w:t>List of Tables</w:t>
      </w:r>
    </w:p>
    <w:p w14:paraId="59A4EB53" w14:textId="77777777" w:rsidR="00540D36" w:rsidRDefault="00923B4D">
      <w:pPr>
        <w:pStyle w:val="TableofFigures"/>
        <w:rPr>
          <w:rFonts w:eastAsiaTheme="minorEastAsia"/>
          <w:i w:val="0"/>
          <w:noProof/>
          <w:lang w:val="en-IE" w:eastAsia="en-IE"/>
        </w:rPr>
      </w:pPr>
      <w:r w:rsidRPr="00F55AD7">
        <w:fldChar w:fldCharType="begin"/>
      </w:r>
      <w:r w:rsidRPr="00F55AD7">
        <w:instrText xml:space="preserve"> TOC \t "Table caption" \c </w:instrText>
      </w:r>
      <w:r w:rsidRPr="00F55AD7">
        <w:fldChar w:fldCharType="separate"/>
      </w:r>
      <w:r w:rsidR="00540D36">
        <w:rPr>
          <w:noProof/>
        </w:rPr>
        <w:t>Table 1</w:t>
      </w:r>
      <w:r w:rsidR="00540D36">
        <w:rPr>
          <w:rFonts w:eastAsiaTheme="minorEastAsia"/>
          <w:i w:val="0"/>
          <w:noProof/>
          <w:lang w:val="en-IE" w:eastAsia="en-IE"/>
        </w:rPr>
        <w:tab/>
      </w:r>
      <w:r w:rsidR="00540D36">
        <w:rPr>
          <w:noProof/>
        </w:rPr>
        <w:t>Maritime Service Portfolio, IMO e-navigation Strategic Implementation Plan</w:t>
      </w:r>
      <w:r w:rsidR="00540D36">
        <w:rPr>
          <w:noProof/>
        </w:rPr>
        <w:tab/>
      </w:r>
      <w:r w:rsidR="00540D36">
        <w:rPr>
          <w:noProof/>
        </w:rPr>
        <w:fldChar w:fldCharType="begin"/>
      </w:r>
      <w:r w:rsidR="00540D36">
        <w:rPr>
          <w:noProof/>
        </w:rPr>
        <w:instrText xml:space="preserve"> PAGEREF _Toc465163197 \h </w:instrText>
      </w:r>
      <w:r w:rsidR="00540D36">
        <w:rPr>
          <w:noProof/>
        </w:rPr>
      </w:r>
      <w:r w:rsidR="00540D36">
        <w:rPr>
          <w:noProof/>
        </w:rPr>
        <w:fldChar w:fldCharType="separate"/>
      </w:r>
      <w:r w:rsidR="009B372E">
        <w:rPr>
          <w:noProof/>
        </w:rPr>
        <w:t>7</w:t>
      </w:r>
      <w:r w:rsidR="00540D36">
        <w:rPr>
          <w:noProof/>
        </w:rPr>
        <w:fldChar w:fldCharType="end"/>
      </w:r>
    </w:p>
    <w:p w14:paraId="26E4BB47" w14:textId="77777777" w:rsidR="00540D36" w:rsidRDefault="00540D36">
      <w:pPr>
        <w:pStyle w:val="TableofFigures"/>
        <w:rPr>
          <w:rFonts w:eastAsiaTheme="minorEastAsia"/>
          <w:i w:val="0"/>
          <w:noProof/>
          <w:lang w:val="en-IE" w:eastAsia="en-IE"/>
        </w:rPr>
      </w:pPr>
      <w:r>
        <w:rPr>
          <w:noProof/>
        </w:rPr>
        <w:t>Table 2</w:t>
      </w:r>
      <w:r>
        <w:rPr>
          <w:rFonts w:eastAsiaTheme="minorEastAsia"/>
          <w:i w:val="0"/>
          <w:noProof/>
          <w:lang w:val="en-IE" w:eastAsia="en-IE"/>
        </w:rPr>
        <w:tab/>
      </w:r>
      <w:r>
        <w:rPr>
          <w:noProof/>
        </w:rPr>
        <w:t>Considerations for VDES Implementation</w:t>
      </w:r>
      <w:r>
        <w:rPr>
          <w:noProof/>
        </w:rPr>
        <w:tab/>
      </w:r>
      <w:r>
        <w:rPr>
          <w:noProof/>
        </w:rPr>
        <w:fldChar w:fldCharType="begin"/>
      </w:r>
      <w:r>
        <w:rPr>
          <w:noProof/>
        </w:rPr>
        <w:instrText xml:space="preserve"> PAGEREF _Toc465163198 \h </w:instrText>
      </w:r>
      <w:r>
        <w:rPr>
          <w:noProof/>
        </w:rPr>
      </w:r>
      <w:r>
        <w:rPr>
          <w:noProof/>
        </w:rPr>
        <w:fldChar w:fldCharType="separate"/>
      </w:r>
      <w:r w:rsidR="009B372E">
        <w:rPr>
          <w:noProof/>
        </w:rPr>
        <w:t>11</w:t>
      </w:r>
      <w:r>
        <w:rPr>
          <w:noProof/>
        </w:rPr>
        <w:fldChar w:fldCharType="end"/>
      </w:r>
    </w:p>
    <w:p w14:paraId="2FF14A64" w14:textId="77777777" w:rsidR="00540D36" w:rsidRDefault="00540D36">
      <w:pPr>
        <w:pStyle w:val="TableofFigures"/>
        <w:rPr>
          <w:rFonts w:eastAsiaTheme="minorEastAsia"/>
          <w:i w:val="0"/>
          <w:noProof/>
          <w:lang w:val="en-IE" w:eastAsia="en-IE"/>
        </w:rPr>
      </w:pPr>
      <w:r>
        <w:rPr>
          <w:noProof/>
        </w:rPr>
        <w:t>Table 3</w:t>
      </w:r>
      <w:r>
        <w:rPr>
          <w:rFonts w:eastAsiaTheme="minorEastAsia"/>
          <w:i w:val="0"/>
          <w:noProof/>
          <w:lang w:val="en-IE" w:eastAsia="en-IE"/>
        </w:rPr>
        <w:tab/>
      </w:r>
      <w:r>
        <w:rPr>
          <w:noProof/>
        </w:rPr>
        <w:t>Potential VDES Uses cross-referenced to IMO SIP MSP</w:t>
      </w:r>
      <w:r>
        <w:rPr>
          <w:noProof/>
        </w:rPr>
        <w:tab/>
      </w:r>
      <w:r>
        <w:rPr>
          <w:noProof/>
        </w:rPr>
        <w:fldChar w:fldCharType="begin"/>
      </w:r>
      <w:r>
        <w:rPr>
          <w:noProof/>
        </w:rPr>
        <w:instrText xml:space="preserve"> PAGEREF _Toc465163199 \h </w:instrText>
      </w:r>
      <w:r>
        <w:rPr>
          <w:noProof/>
        </w:rPr>
      </w:r>
      <w:r>
        <w:rPr>
          <w:noProof/>
        </w:rPr>
        <w:fldChar w:fldCharType="separate"/>
      </w:r>
      <w:r w:rsidR="009B372E">
        <w:rPr>
          <w:noProof/>
        </w:rPr>
        <w:t>12</w:t>
      </w:r>
      <w:r>
        <w:rPr>
          <w:noProof/>
        </w:rPr>
        <w:fldChar w:fldCharType="end"/>
      </w:r>
    </w:p>
    <w:p w14:paraId="38B0B672" w14:textId="106FD50A" w:rsidR="00161325" w:rsidRPr="00F55AD7" w:rsidRDefault="00923B4D" w:rsidP="00923B4D">
      <w:pPr>
        <w:pStyle w:val="BodyText"/>
      </w:pPr>
      <w:r w:rsidRPr="00F55AD7">
        <w:fldChar w:fldCharType="end"/>
      </w:r>
    </w:p>
    <w:p w14:paraId="6E54090E" w14:textId="77777777" w:rsidR="00994D97" w:rsidRPr="00F55AD7" w:rsidRDefault="00994D97" w:rsidP="00C9558A">
      <w:pPr>
        <w:pStyle w:val="ListofFigures"/>
      </w:pPr>
      <w:r w:rsidRPr="00F55AD7">
        <w:t>List of Figures</w:t>
      </w:r>
    </w:p>
    <w:p w14:paraId="76E1E860" w14:textId="77777777" w:rsidR="00540D36" w:rsidRDefault="00923B4D">
      <w:pPr>
        <w:pStyle w:val="TableofFigures"/>
        <w:rPr>
          <w:rFonts w:eastAsiaTheme="minorEastAsia"/>
          <w:i w:val="0"/>
          <w:noProof/>
          <w:lang w:val="en-IE" w:eastAsia="en-IE"/>
        </w:rPr>
      </w:pPr>
      <w:r w:rsidRPr="00F55AD7">
        <w:fldChar w:fldCharType="begin"/>
      </w:r>
      <w:r w:rsidRPr="00F55AD7">
        <w:instrText xml:space="preserve"> TOC \t "Figure caption" \c </w:instrText>
      </w:r>
      <w:r w:rsidRPr="00F55AD7">
        <w:fldChar w:fldCharType="separate"/>
      </w:r>
      <w:r w:rsidR="00540D36">
        <w:rPr>
          <w:noProof/>
        </w:rPr>
        <w:t>Figure 1</w:t>
      </w:r>
      <w:r w:rsidR="00540D36">
        <w:rPr>
          <w:rFonts w:eastAsiaTheme="minorEastAsia"/>
          <w:i w:val="0"/>
          <w:noProof/>
          <w:lang w:val="en-IE" w:eastAsia="en-IE"/>
        </w:rPr>
        <w:tab/>
      </w:r>
      <w:r w:rsidR="00540D36">
        <w:rPr>
          <w:noProof/>
        </w:rPr>
        <w:t>Implementation of VDES</w:t>
      </w:r>
      <w:r w:rsidR="00540D36">
        <w:rPr>
          <w:noProof/>
        </w:rPr>
        <w:tab/>
      </w:r>
      <w:r w:rsidR="00540D36">
        <w:rPr>
          <w:noProof/>
        </w:rPr>
        <w:fldChar w:fldCharType="begin"/>
      </w:r>
      <w:r w:rsidR="00540D36">
        <w:rPr>
          <w:noProof/>
        </w:rPr>
        <w:instrText xml:space="preserve"> PAGEREF _Toc465163200 \h </w:instrText>
      </w:r>
      <w:r w:rsidR="00540D36">
        <w:rPr>
          <w:noProof/>
        </w:rPr>
      </w:r>
      <w:r w:rsidR="00540D36">
        <w:rPr>
          <w:noProof/>
        </w:rPr>
        <w:fldChar w:fldCharType="separate"/>
      </w:r>
      <w:r w:rsidR="009B372E">
        <w:rPr>
          <w:noProof/>
        </w:rPr>
        <w:t>6</w:t>
      </w:r>
      <w:r w:rsidR="00540D36">
        <w:rPr>
          <w:noProof/>
        </w:rPr>
        <w:fldChar w:fldCharType="end"/>
      </w:r>
    </w:p>
    <w:p w14:paraId="539C938D" w14:textId="77777777" w:rsidR="00540D36" w:rsidRDefault="00540D36">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VDES functions and frequency use – full system</w:t>
      </w:r>
      <w:r>
        <w:rPr>
          <w:noProof/>
        </w:rPr>
        <w:tab/>
      </w:r>
      <w:r>
        <w:rPr>
          <w:noProof/>
        </w:rPr>
        <w:fldChar w:fldCharType="begin"/>
      </w:r>
      <w:r>
        <w:rPr>
          <w:noProof/>
        </w:rPr>
        <w:instrText xml:space="preserve"> PAGEREF _Toc465163201 \h </w:instrText>
      </w:r>
      <w:r>
        <w:rPr>
          <w:noProof/>
        </w:rPr>
      </w:r>
      <w:r>
        <w:rPr>
          <w:noProof/>
        </w:rPr>
        <w:fldChar w:fldCharType="separate"/>
      </w:r>
      <w:r w:rsidR="009B372E">
        <w:rPr>
          <w:noProof/>
        </w:rPr>
        <w:t>8</w:t>
      </w:r>
      <w:r>
        <w:rPr>
          <w:noProof/>
        </w:rPr>
        <w:fldChar w:fldCharType="end"/>
      </w:r>
    </w:p>
    <w:p w14:paraId="38D5589F" w14:textId="77777777" w:rsidR="00540D36" w:rsidRPr="00415649" w:rsidRDefault="00540D36">
      <w:pPr>
        <w:pStyle w:val="TableofFigures"/>
        <w:rPr>
          <w:rFonts w:eastAsiaTheme="minorEastAsia"/>
          <w:i w:val="0"/>
          <w:noProof/>
          <w:lang w:val="fr-FR" w:eastAsia="en-IE"/>
        </w:rPr>
      </w:pPr>
      <w:r w:rsidRPr="00415649">
        <w:rPr>
          <w:noProof/>
          <w:lang w:val="fr-FR"/>
        </w:rPr>
        <w:t>Figure 3</w:t>
      </w:r>
      <w:r w:rsidRPr="00415649">
        <w:rPr>
          <w:rFonts w:eastAsiaTheme="minorEastAsia"/>
          <w:i w:val="0"/>
          <w:noProof/>
          <w:lang w:val="fr-FR" w:eastAsia="en-IE"/>
        </w:rPr>
        <w:tab/>
      </w:r>
      <w:r w:rsidRPr="00415649">
        <w:rPr>
          <w:noProof/>
          <w:lang w:val="fr-FR"/>
        </w:rPr>
        <w:t>Concept for VDES</w:t>
      </w:r>
      <w:r w:rsidRPr="00415649">
        <w:rPr>
          <w:noProof/>
          <w:lang w:val="fr-FR"/>
        </w:rPr>
        <w:tab/>
      </w:r>
      <w:r>
        <w:rPr>
          <w:noProof/>
        </w:rPr>
        <w:fldChar w:fldCharType="begin"/>
      </w:r>
      <w:r w:rsidRPr="00415649">
        <w:rPr>
          <w:noProof/>
          <w:lang w:val="fr-FR"/>
        </w:rPr>
        <w:instrText xml:space="preserve"> PAGEREF _Toc465163202 \h </w:instrText>
      </w:r>
      <w:r>
        <w:rPr>
          <w:noProof/>
        </w:rPr>
      </w:r>
      <w:r>
        <w:rPr>
          <w:noProof/>
        </w:rPr>
        <w:fldChar w:fldCharType="separate"/>
      </w:r>
      <w:r w:rsidR="009B372E">
        <w:rPr>
          <w:noProof/>
          <w:lang w:val="fr-FR"/>
        </w:rPr>
        <w:t>9</w:t>
      </w:r>
      <w:r>
        <w:rPr>
          <w:noProof/>
        </w:rPr>
        <w:fldChar w:fldCharType="end"/>
      </w:r>
    </w:p>
    <w:p w14:paraId="6BB5A1C7" w14:textId="77777777" w:rsidR="00540D36" w:rsidRPr="00415649" w:rsidRDefault="00540D36">
      <w:pPr>
        <w:pStyle w:val="TableofFigures"/>
        <w:rPr>
          <w:rFonts w:eastAsiaTheme="minorEastAsia"/>
          <w:i w:val="0"/>
          <w:noProof/>
          <w:lang w:val="fr-FR" w:eastAsia="en-IE"/>
        </w:rPr>
      </w:pPr>
      <w:r w:rsidRPr="00415649">
        <w:rPr>
          <w:noProof/>
          <w:lang w:val="fr-FR"/>
        </w:rPr>
        <w:t>Figure 4</w:t>
      </w:r>
      <w:r w:rsidRPr="00415649">
        <w:rPr>
          <w:rFonts w:eastAsiaTheme="minorEastAsia"/>
          <w:i w:val="0"/>
          <w:noProof/>
          <w:lang w:val="fr-FR" w:eastAsia="en-IE"/>
        </w:rPr>
        <w:tab/>
      </w:r>
      <w:r w:rsidRPr="00415649">
        <w:rPr>
          <w:noProof/>
          <w:lang w:val="fr-FR"/>
        </w:rPr>
        <w:t>VDES implementation decision matrix</w:t>
      </w:r>
      <w:r w:rsidRPr="00415649">
        <w:rPr>
          <w:noProof/>
          <w:lang w:val="fr-FR"/>
        </w:rPr>
        <w:tab/>
      </w:r>
      <w:r>
        <w:rPr>
          <w:noProof/>
        </w:rPr>
        <w:fldChar w:fldCharType="begin"/>
      </w:r>
      <w:r w:rsidRPr="00415649">
        <w:rPr>
          <w:noProof/>
          <w:lang w:val="fr-FR"/>
        </w:rPr>
        <w:instrText xml:space="preserve"> PAGEREF _Toc465163203 \h </w:instrText>
      </w:r>
      <w:r>
        <w:rPr>
          <w:noProof/>
        </w:rPr>
      </w:r>
      <w:r>
        <w:rPr>
          <w:noProof/>
        </w:rPr>
        <w:fldChar w:fldCharType="separate"/>
      </w:r>
      <w:r w:rsidR="009B372E">
        <w:rPr>
          <w:noProof/>
          <w:lang w:val="fr-FR"/>
        </w:rPr>
        <w:t>11</w:t>
      </w:r>
      <w:r>
        <w:rPr>
          <w:noProof/>
        </w:rPr>
        <w:fldChar w:fldCharType="end"/>
      </w:r>
    </w:p>
    <w:p w14:paraId="68137A41" w14:textId="3F9BA139" w:rsidR="005E4659" w:rsidRPr="00415649" w:rsidRDefault="00923B4D" w:rsidP="007D1805">
      <w:pPr>
        <w:pStyle w:val="TableofFigures"/>
        <w:rPr>
          <w:lang w:val="fr-FR"/>
        </w:rPr>
      </w:pPr>
      <w:r w:rsidRPr="00F55AD7">
        <w:fldChar w:fldCharType="end"/>
      </w:r>
    </w:p>
    <w:p w14:paraId="05CB04F0" w14:textId="48A87046" w:rsidR="00B07717" w:rsidRPr="00415649" w:rsidRDefault="00B07717" w:rsidP="007D1805">
      <w:pPr>
        <w:pStyle w:val="TableofFigures"/>
        <w:rPr>
          <w:lang w:val="fr-FR"/>
        </w:rPr>
      </w:pPr>
    </w:p>
    <w:p w14:paraId="58890DCE" w14:textId="77777777" w:rsidR="00790277" w:rsidRPr="00415649" w:rsidRDefault="00790277" w:rsidP="003274DB">
      <w:pPr>
        <w:rPr>
          <w:lang w:val="fr-FR"/>
        </w:rPr>
        <w:sectPr w:rsidR="00790277" w:rsidRPr="00415649"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8DB274D" w14:textId="523AF8CC" w:rsidR="004944C8" w:rsidRPr="00F55AD7" w:rsidRDefault="00ED4450" w:rsidP="004944C8">
      <w:pPr>
        <w:pStyle w:val="Heading1"/>
      </w:pPr>
      <w:bookmarkStart w:id="15" w:name="_Toc465163149"/>
      <w:r w:rsidRPr="00F55AD7">
        <w:lastRenderedPageBreak/>
        <w:t>INTRODUCTION</w:t>
      </w:r>
      <w:bookmarkEnd w:id="15"/>
    </w:p>
    <w:p w14:paraId="357D3282" w14:textId="77777777" w:rsidR="003A6A32" w:rsidRPr="00F55AD7" w:rsidRDefault="003A6A32" w:rsidP="003A6A32">
      <w:pPr>
        <w:pStyle w:val="Heading1separatationline"/>
      </w:pPr>
    </w:p>
    <w:p w14:paraId="5A7F7376" w14:textId="31675293" w:rsidR="00A524B5" w:rsidRPr="00F55AD7" w:rsidRDefault="003A6A32" w:rsidP="006744D8">
      <w:pPr>
        <w:pStyle w:val="Heading2"/>
      </w:pPr>
      <w:bookmarkStart w:id="16" w:name="_Toc327266157"/>
      <w:bookmarkStart w:id="17" w:name="_Toc327266214"/>
      <w:bookmarkStart w:id="18" w:name="_Toc327266260"/>
      <w:bookmarkStart w:id="19" w:name="_Toc327344516"/>
      <w:bookmarkStart w:id="20" w:name="_Toc327345668"/>
      <w:bookmarkStart w:id="21" w:name="_Toc327345714"/>
      <w:bookmarkStart w:id="22" w:name="_Toc327345933"/>
      <w:bookmarkStart w:id="23" w:name="_Toc327346016"/>
      <w:bookmarkStart w:id="24" w:name="_Toc327346070"/>
      <w:bookmarkStart w:id="25" w:name="_Toc327346125"/>
      <w:bookmarkStart w:id="26" w:name="_Toc327346197"/>
      <w:bookmarkStart w:id="27" w:name="_Toc327346405"/>
      <w:bookmarkStart w:id="28" w:name="_Toc327346479"/>
      <w:bookmarkStart w:id="29" w:name="_Toc327346664"/>
      <w:bookmarkStart w:id="30" w:name="_Toc327346886"/>
      <w:bookmarkStart w:id="31" w:name="_Toc327347465"/>
      <w:bookmarkStart w:id="32" w:name="_Toc327347618"/>
      <w:bookmarkStart w:id="33" w:name="_Toc412737387"/>
      <w:bookmarkStart w:id="34" w:name="_Toc433739060"/>
      <w:bookmarkStart w:id="35" w:name="_Toc443562438"/>
      <w:bookmarkStart w:id="36" w:name="_Toc465163150"/>
      <w:r w:rsidRPr="00F55AD7">
        <w:t>Purpose</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F55AD7">
        <w:t xml:space="preserve"> of the document</w:t>
      </w:r>
      <w:bookmarkEnd w:id="33"/>
      <w:bookmarkEnd w:id="34"/>
      <w:bookmarkEnd w:id="35"/>
      <w:bookmarkEnd w:id="36"/>
    </w:p>
    <w:p w14:paraId="667D6270" w14:textId="77777777" w:rsidR="00A524B5" w:rsidRPr="00F55AD7" w:rsidRDefault="00A524B5" w:rsidP="00A524B5">
      <w:pPr>
        <w:pStyle w:val="Heading2separationline"/>
      </w:pPr>
    </w:p>
    <w:p w14:paraId="5C3350E3" w14:textId="1A952C71" w:rsidR="009217F2" w:rsidRPr="00F55AD7" w:rsidRDefault="00540D36" w:rsidP="009217F2">
      <w:pPr>
        <w:pStyle w:val="BodyText"/>
      </w:pPr>
      <w:r>
        <w:t>This G</w:t>
      </w:r>
      <w:r w:rsidR="009217F2" w:rsidRPr="00F55AD7">
        <w:t>uideline provides an introduction to the VHF Data Exchange System (VDES) at an overview level.  It does not include technical details.</w:t>
      </w:r>
    </w:p>
    <w:p w14:paraId="2559A707" w14:textId="5136DE2B" w:rsidR="009217F2" w:rsidRPr="00F55AD7" w:rsidRDefault="009217F2" w:rsidP="003A6A32">
      <w:pPr>
        <w:pStyle w:val="BodyText"/>
      </w:pPr>
      <w:r w:rsidRPr="00F55AD7">
        <w:t xml:space="preserve">This document is intended to assist in the </w:t>
      </w:r>
      <w:r w:rsidR="00493B3C" w:rsidRPr="00F55AD7">
        <w:t xml:space="preserve">understanding, </w:t>
      </w:r>
      <w:r w:rsidRPr="00F55AD7">
        <w:t>dev</w:t>
      </w:r>
      <w:r w:rsidR="00F55AD7">
        <w:t>elopment and promotion of VDES.</w:t>
      </w:r>
    </w:p>
    <w:p w14:paraId="16751D04" w14:textId="26DF2AEA" w:rsidR="009217F2" w:rsidRPr="00F55AD7" w:rsidRDefault="009217F2" w:rsidP="0046464D">
      <w:pPr>
        <w:pStyle w:val="Heading2"/>
      </w:pPr>
      <w:bookmarkStart w:id="37" w:name="_Toc465163151"/>
      <w:r w:rsidRPr="00F55AD7">
        <w:t>Background</w:t>
      </w:r>
      <w:bookmarkEnd w:id="37"/>
    </w:p>
    <w:p w14:paraId="5A7E0F66" w14:textId="6B4BE4D2" w:rsidR="009217F2" w:rsidRPr="00F55AD7" w:rsidRDefault="009217F2" w:rsidP="009217F2">
      <w:pPr>
        <w:pStyle w:val="Heading2separationline"/>
      </w:pPr>
    </w:p>
    <w:p w14:paraId="59963D5B" w14:textId="7A971AD3" w:rsidR="009217F2" w:rsidRPr="00F55AD7" w:rsidRDefault="009217F2" w:rsidP="009217F2">
      <w:pPr>
        <w:pStyle w:val="BodyText"/>
      </w:pPr>
      <w:r w:rsidRPr="00F55AD7">
        <w:t xml:space="preserve">AIS is well recognized and accepted as an important tool for safety of navigation and is a carriage requirement for SOLAS vessels (Class-A).  With increasing demand for maritime VHF data communications, AIS has become heavily used for maritime safety, maritime situational awareness and port security. </w:t>
      </w:r>
      <w:r w:rsidR="00F55AD7">
        <w:t xml:space="preserve"> </w:t>
      </w:r>
      <w:r w:rsidRPr="00F55AD7">
        <w:t>As a result, overloading of AIS 1 and AIS 2 created a need for additional AIS channels.</w:t>
      </w:r>
      <w:ins w:id="38" w:author="Jillian Carson-Jackson" w:date="2017-08-29T23:22:00Z">
        <w:r w:rsidR="002755FD">
          <w:t xml:space="preserve">  Using the VHF marine band (</w:t>
        </w:r>
      </w:ins>
      <w:ins w:id="39" w:author="Jillian Carson-Jackson" w:date="2017-08-29T23:23:00Z">
        <w:r w:rsidR="002755FD">
          <w:t>International Radio Regulations Appendix 18</w:t>
        </w:r>
      </w:ins>
      <w:ins w:id="40" w:author="Jillian Carson-Jackson" w:date="2017-08-29T23:22:00Z">
        <w:r w:rsidR="002755FD">
          <w:t>) AIS can transmit data to vessels in the vicinity of the AIS unit as well as to vessels in an addressed group.</w:t>
        </w:r>
      </w:ins>
    </w:p>
    <w:p w14:paraId="7D1EAAA4" w14:textId="3D154BB4" w:rsidR="009217F2" w:rsidRPr="00F55AD7" w:rsidRDefault="009217F2" w:rsidP="009217F2">
      <w:pPr>
        <w:pStyle w:val="BodyText"/>
      </w:pPr>
      <w:r w:rsidRPr="00F55AD7">
        <w:t>International Telecommunications Union (ITU) has recognised the efficiency and the necessity for digital communications, has produced technical standards and has revised the VHF marine band (</w:t>
      </w:r>
      <w:del w:id="41" w:author="Jillian Carson-Jackson" w:date="2017-08-29T23:24:00Z">
        <w:r w:rsidRPr="00F55AD7" w:rsidDel="002755FD">
          <w:delText xml:space="preserve">RR </w:delText>
        </w:r>
      </w:del>
      <w:ins w:id="42" w:author="Jillian Carson-Jackson" w:date="2017-08-29T23:24:00Z">
        <w:r w:rsidR="002755FD" w:rsidRPr="00F55AD7">
          <w:t>R</w:t>
        </w:r>
        <w:r w:rsidR="002755FD">
          <w:t>adio Regulations</w:t>
        </w:r>
        <w:r w:rsidR="002755FD" w:rsidRPr="00F55AD7">
          <w:t xml:space="preserve"> </w:t>
        </w:r>
      </w:ins>
      <w:r w:rsidRPr="00F55AD7">
        <w:t>Appendix 18) to designate channels for data transmission.  It is recognized that both analogue voice communications and digital communications will share the band.  The VDES, as envisioned by IALA and presented to ITU, addresses the identified need to protect AIS along with essential digital communications contributions for e-Navigation and GMDSS Modernization.</w:t>
      </w:r>
    </w:p>
    <w:p w14:paraId="2EFD9D3D" w14:textId="140351B9" w:rsidR="00586C48" w:rsidRPr="00F55AD7" w:rsidRDefault="00586C48" w:rsidP="00586C48">
      <w:pPr>
        <w:pStyle w:val="BodyText"/>
      </w:pPr>
      <w:r w:rsidRPr="00F55AD7">
        <w:t>The VHF marine band (</w:t>
      </w:r>
      <w:ins w:id="43" w:author="Jillian Carson-Jackson" w:date="2017-08-29T23:24:00Z">
        <w:r w:rsidR="002755FD">
          <w:t xml:space="preserve">Radio Regulations </w:t>
        </w:r>
      </w:ins>
      <w:r w:rsidRPr="00F55AD7">
        <w:t>Appendix 18</w:t>
      </w:r>
      <w:del w:id="44" w:author="Jillian Carson-Jackson" w:date="2017-08-29T23:24:00Z">
        <w:r w:rsidRPr="00F55AD7" w:rsidDel="002755FD">
          <w:delText xml:space="preserve"> of the International Radio Regulations</w:delText>
        </w:r>
      </w:del>
      <w:r w:rsidRPr="00F55AD7">
        <w:t>) was initially used for transmission of voice commu</w:t>
      </w:r>
      <w:r w:rsidR="00F55AD7">
        <w:t xml:space="preserve">nications on 25 kHz channels.  </w:t>
      </w:r>
      <w:r w:rsidRPr="00F55AD7">
        <w:t>The ITU introduced the first marine data transmission system, DSC (Digital Selective Calling)</w:t>
      </w:r>
      <w:r w:rsidRPr="00F55AD7">
        <w:rPr>
          <w:vertAlign w:val="superscript"/>
        </w:rPr>
        <w:footnoteReference w:id="1"/>
      </w:r>
      <w:r w:rsidRPr="00F55AD7">
        <w:t xml:space="preserve"> to help ensure that calling and distress communications attempts were successful. VHF DSC transmits data at </w:t>
      </w:r>
      <w:r w:rsidR="00493B3C" w:rsidRPr="00F55AD7">
        <w:t>1.2 kbps</w:t>
      </w:r>
      <w:r w:rsidRPr="00F55AD7">
        <w:t xml:space="preserve">, slow by modern data standards, but very robust. </w:t>
      </w:r>
      <w:r w:rsidR="00F55AD7">
        <w:t xml:space="preserve"> </w:t>
      </w:r>
      <w:r w:rsidRPr="00F55AD7">
        <w:t>At the request of the IMO to improve safety of navigation, ITU introduced another VHF data transmission system, AIS</w:t>
      </w:r>
      <w:r w:rsidRPr="00F55AD7">
        <w:rPr>
          <w:vertAlign w:val="superscript"/>
        </w:rPr>
        <w:footnoteReference w:id="2"/>
      </w:r>
      <w:r w:rsidRPr="00F55AD7">
        <w:t xml:space="preserve">, which provides navigation and identification data for ships, shore stations, aids to navigation and search and rescue devices at </w:t>
      </w:r>
      <w:r w:rsidR="00493B3C" w:rsidRPr="00F55AD7">
        <w:t>9.6 kbps</w:t>
      </w:r>
      <w:r w:rsidRPr="00F55AD7">
        <w:t>.</w:t>
      </w:r>
    </w:p>
    <w:p w14:paraId="55DCD6FE" w14:textId="43606143" w:rsidR="00586C48" w:rsidRPr="00F55AD7" w:rsidRDefault="00586C48" w:rsidP="00586C48">
      <w:pPr>
        <w:pStyle w:val="BodyText"/>
      </w:pPr>
      <w:r w:rsidRPr="00F55AD7">
        <w:t>ITU introduced a standard</w:t>
      </w:r>
      <w:r w:rsidRPr="00F55AD7">
        <w:rPr>
          <w:vertAlign w:val="superscript"/>
        </w:rPr>
        <w:footnoteReference w:id="3"/>
      </w:r>
      <w:r w:rsidRPr="00F55AD7">
        <w:t>, with options for 25 kHz, 50 kHz and 100 kHz channels at data rates up to 307.2 kbps in order to improve spectrum efficiency in 2012.</w:t>
      </w:r>
      <w:r w:rsidR="00F55AD7">
        <w:t xml:space="preserve"> </w:t>
      </w:r>
      <w:r w:rsidRPr="00F55AD7">
        <w:t xml:space="preserve"> Both voice and data communications coexist in the VHF marine band.</w:t>
      </w:r>
      <w:ins w:id="45" w:author="Jillian Carson-Jackson" w:date="2017-08-29T23:24:00Z">
        <w:r w:rsidR="002755FD">
          <w:t xml:space="preserve">  The developments in maritime radio technology, including the introduction of software defined radios (SDR) coupled with enhanced capabilities for digital data exchange over existing VHF marine band spectrum resulted in the development of the VHF Data Exchange System (VDES).  VDES builds on the experience gained through the development of AIS, and also provides the capability to transmit to a specific vessel (addressed); to all units in the vicinity (broadcast); to a group of vessels (addressed); or to a fleet of vessels (addressed).</w:t>
        </w:r>
      </w:ins>
    </w:p>
    <w:p w14:paraId="1430B5D4" w14:textId="77777777" w:rsidR="00586C48" w:rsidRPr="00F55AD7" w:rsidRDefault="00586C48" w:rsidP="00586C48">
      <w:pPr>
        <w:pStyle w:val="BodyText"/>
      </w:pPr>
      <w:r w:rsidRPr="00F55AD7">
        <w:t>Consequential to WRC-15, the ITU standard for VDES, Recommendation ITU-R M.2092-0, was approved.  A remaining outstanding issue is the approval of the satellite component for the VDE channels which is targeted for approval at WRC-19.</w:t>
      </w:r>
    </w:p>
    <w:p w14:paraId="1F2648CA" w14:textId="6CE36674" w:rsidR="00586C48" w:rsidRPr="00F55AD7" w:rsidRDefault="00586C48" w:rsidP="00F55AD7">
      <w:pPr>
        <w:pStyle w:val="BodyText"/>
        <w:jc w:val="center"/>
      </w:pPr>
      <w:r w:rsidRPr="00F55AD7">
        <w:rPr>
          <w:rFonts w:ascii="Arial" w:eastAsia="Times New Roman" w:hAnsi="Arial" w:cs="Arial"/>
          <w:noProof/>
          <w:lang w:val="en-IE" w:eastAsia="en-IE"/>
        </w:rPr>
        <w:lastRenderedPageBreak/>
        <mc:AlternateContent>
          <mc:Choice Requires="wpg">
            <w:drawing>
              <wp:inline distT="0" distB="0" distL="0" distR="0" wp14:anchorId="640101F2" wp14:editId="72AB657A">
                <wp:extent cx="5104130" cy="309372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04130" cy="3093720"/>
                          <a:chOff x="0" y="0"/>
                          <a:chExt cx="5516880" cy="3409315"/>
                        </a:xfrm>
                      </wpg:grpSpPr>
                      <wps:wsp>
                        <wps:cNvPr id="4" name="Rectangle 16"/>
                        <wps:cNvSpPr/>
                        <wps:spPr>
                          <a:xfrm>
                            <a:off x="2005965" y="2252345"/>
                            <a:ext cx="1325880" cy="808355"/>
                          </a:xfrm>
                          <a:prstGeom prst="rect">
                            <a:avLst/>
                          </a:prstGeom>
                          <a:solidFill>
                            <a:sysClr val="window" lastClr="FFFFFF">
                              <a:lumMod val="65000"/>
                            </a:sys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3308668" y="0"/>
                            <a:ext cx="7620" cy="3060700"/>
                          </a:xfrm>
                          <a:prstGeom prst="line">
                            <a:avLst/>
                          </a:prstGeom>
                          <a:noFill/>
                          <a:ln w="19050" cap="flat" cmpd="sng" algn="ctr">
                            <a:solidFill>
                              <a:srgbClr val="5B9BD5"/>
                            </a:solidFill>
                            <a:prstDash val="solid"/>
                            <a:miter lim="800000"/>
                          </a:ln>
                          <a:effectLst/>
                        </wps:spPr>
                        <wps:bodyPr/>
                      </wps:wsp>
                      <wps:wsp>
                        <wps:cNvPr id="18" name="Rectangle 18"/>
                        <wps:cNvSpPr/>
                        <wps:spPr>
                          <a:xfrm>
                            <a:off x="3329940" y="1536700"/>
                            <a:ext cx="1888490" cy="1527175"/>
                          </a:xfrm>
                          <a:prstGeom prst="rect">
                            <a:avLst/>
                          </a:prstGeom>
                          <a:solidFill>
                            <a:sysClr val="window" lastClr="FFFFFF">
                              <a:lumMod val="65000"/>
                            </a:sys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673735" y="2343"/>
                            <a:ext cx="3810" cy="3093720"/>
                          </a:xfrm>
                          <a:prstGeom prst="line">
                            <a:avLst/>
                          </a:prstGeom>
                          <a:noFill/>
                          <a:ln w="19050" cap="flat" cmpd="sng" algn="ctr">
                            <a:solidFill>
                              <a:srgbClr val="5B9BD5"/>
                            </a:solidFill>
                            <a:prstDash val="solid"/>
                            <a:miter lim="800000"/>
                          </a:ln>
                          <a:effectLst/>
                        </wps:spPr>
                        <wps:bodyPr/>
                      </wps:wsp>
                      <wps:wsp>
                        <wps:cNvPr id="20" name="Straight Connector 20"/>
                        <wps:cNvCnPr/>
                        <wps:spPr>
                          <a:xfrm>
                            <a:off x="1994535" y="6350"/>
                            <a:ext cx="7620" cy="3060700"/>
                          </a:xfrm>
                          <a:prstGeom prst="line">
                            <a:avLst/>
                          </a:prstGeom>
                          <a:noFill/>
                          <a:ln w="19050" cap="flat" cmpd="sng" algn="ctr">
                            <a:solidFill>
                              <a:srgbClr val="5B9BD5"/>
                            </a:solidFill>
                            <a:prstDash val="solid"/>
                            <a:miter lim="800000"/>
                          </a:ln>
                          <a:effectLst/>
                        </wps:spPr>
                        <wps:bodyPr/>
                      </wps:wsp>
                      <wps:wsp>
                        <wps:cNvPr id="7" name="Rectangle 21"/>
                        <wps:cNvSpPr/>
                        <wps:spPr>
                          <a:xfrm>
                            <a:off x="2687955"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4D50D0AC" w14:textId="77777777" w:rsidR="002755FD" w:rsidRDefault="002755FD" w:rsidP="00586C48">
                              <w:pPr>
                                <w:pStyle w:val="NormalWeb"/>
                                <w:jc w:val="center"/>
                                <w:rPr>
                                  <w:sz w:val="24"/>
                                </w:rPr>
                              </w:pPr>
                              <w:r>
                                <w:rPr>
                                  <w:b/>
                                  <w:bCs/>
                                  <w:color w:val="000000" w:themeColor="text1"/>
                                  <w:kern w:val="24"/>
                                </w:rPr>
                                <w:t>2020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3353435"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45264C52" w14:textId="77777777" w:rsidR="002755FD" w:rsidRDefault="002755FD" w:rsidP="00586C48">
                              <w:pPr>
                                <w:pStyle w:val="NormalWeb"/>
                                <w:jc w:val="center"/>
                                <w:rPr>
                                  <w:sz w:val="24"/>
                                </w:rPr>
                              </w:pPr>
                              <w:r>
                                <w:rPr>
                                  <w:b/>
                                  <w:bCs/>
                                  <w:color w:val="000000" w:themeColor="text1"/>
                                  <w:kern w:val="24"/>
                                </w:rPr>
                                <w:t>2021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Rectangle 23"/>
                        <wps:cNvSpPr/>
                        <wps:spPr>
                          <a:xfrm>
                            <a:off x="137933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72B4E005" w14:textId="77777777" w:rsidR="002755FD" w:rsidRDefault="002755FD" w:rsidP="00586C48">
                              <w:pPr>
                                <w:pStyle w:val="NormalWeb"/>
                                <w:jc w:val="center"/>
                                <w:rPr>
                                  <w:sz w:val="24"/>
                                </w:rPr>
                              </w:pPr>
                              <w:r>
                                <w:rPr>
                                  <w:b/>
                                  <w:bCs/>
                                  <w:color w:val="000000" w:themeColor="text1"/>
                                  <w:kern w:val="24"/>
                                </w:rPr>
                                <w:t>2018</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ectangle 24"/>
                        <wps:cNvSpPr/>
                        <wps:spPr>
                          <a:xfrm>
                            <a:off x="2025015"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330170CA" w14:textId="77777777" w:rsidR="002755FD" w:rsidRDefault="002755FD" w:rsidP="00586C48">
                              <w:pPr>
                                <w:pStyle w:val="NormalWeb"/>
                                <w:jc w:val="center"/>
                                <w:rPr>
                                  <w:sz w:val="24"/>
                                </w:rPr>
                              </w:pPr>
                              <w:r>
                                <w:rPr>
                                  <w:b/>
                                  <w:bCs/>
                                  <w:color w:val="000000" w:themeColor="text1"/>
                                  <w:kern w:val="24"/>
                                </w:rPr>
                                <w:t>2019</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Rectangle 25"/>
                        <wps:cNvSpPr/>
                        <wps:spPr>
                          <a:xfrm>
                            <a:off x="7938"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09700ECF" w14:textId="77777777" w:rsidR="002755FD" w:rsidRDefault="002755FD" w:rsidP="00586C48">
                              <w:pPr>
                                <w:pStyle w:val="NormalWeb"/>
                                <w:jc w:val="center"/>
                                <w:rPr>
                                  <w:sz w:val="24"/>
                                </w:rPr>
                              </w:pPr>
                              <w:r>
                                <w:rPr>
                                  <w:b/>
                                  <w:bCs/>
                                  <w:color w:val="000000" w:themeColor="text1"/>
                                  <w:kern w:val="24"/>
                                </w:rPr>
                                <w:t>2016</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Rectangle 26"/>
                        <wps:cNvSpPr/>
                        <wps:spPr>
                          <a:xfrm>
                            <a:off x="739775"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0D30AE72" w14:textId="77777777" w:rsidR="002755FD" w:rsidRDefault="002755FD" w:rsidP="00586C48">
                              <w:pPr>
                                <w:pStyle w:val="NormalWeb"/>
                                <w:jc w:val="center"/>
                                <w:rPr>
                                  <w:sz w:val="24"/>
                                </w:rPr>
                              </w:pPr>
                              <w:r>
                                <w:rPr>
                                  <w:b/>
                                  <w:bCs/>
                                  <w:color w:val="000000" w:themeColor="text1"/>
                                  <w:kern w:val="24"/>
                                </w:rPr>
                                <w:t>2017</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7"/>
                        <wps:cNvSpPr/>
                        <wps:spPr>
                          <a:xfrm>
                            <a:off x="401701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7E062681" w14:textId="77777777" w:rsidR="002755FD" w:rsidRDefault="002755FD" w:rsidP="00586C48">
                              <w:pPr>
                                <w:pStyle w:val="NormalWeb"/>
                                <w:jc w:val="center"/>
                                <w:rPr>
                                  <w:sz w:val="24"/>
                                </w:rPr>
                              </w:pPr>
                              <w:r>
                                <w:rPr>
                                  <w:b/>
                                  <w:bCs/>
                                  <w:color w:val="000000" w:themeColor="text1"/>
                                  <w:kern w:val="24"/>
                                </w:rPr>
                                <w:t>2022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ectangle 28"/>
                        <wps:cNvSpPr/>
                        <wps:spPr>
                          <a:xfrm>
                            <a:off x="463931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14:paraId="1B229FEC" w14:textId="77777777" w:rsidR="002755FD" w:rsidRDefault="002755FD" w:rsidP="00586C48">
                              <w:pPr>
                                <w:pStyle w:val="NormalWeb"/>
                                <w:jc w:val="center"/>
                                <w:rPr>
                                  <w:sz w:val="24"/>
                                </w:rPr>
                              </w:pPr>
                              <w:r>
                                <w:rPr>
                                  <w:b/>
                                  <w:bCs/>
                                  <w:color w:val="000000" w:themeColor="text1"/>
                                  <w:kern w:val="24"/>
                                </w:rPr>
                                <w:t>2023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ectangle 29"/>
                        <wps:cNvSpPr/>
                        <wps:spPr>
                          <a:xfrm>
                            <a:off x="6350" y="1106170"/>
                            <a:ext cx="5213350" cy="400050"/>
                          </a:xfrm>
                          <a:prstGeom prst="rect">
                            <a:avLst/>
                          </a:prstGeom>
                          <a:solidFill>
                            <a:srgbClr val="FF0000">
                              <a:alpha val="50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120" name="Text Box 1"/>
                        <wps:cNvSpPr txBox="1"/>
                        <wps:spPr>
                          <a:xfrm>
                            <a:off x="643255" y="365760"/>
                            <a:ext cx="1377950" cy="793115"/>
                          </a:xfrm>
                          <a:prstGeom prst="rect">
                            <a:avLst/>
                          </a:prstGeom>
                          <a:solidFill>
                            <a:sysClr val="window" lastClr="FFFFFF">
                              <a:alpha val="0"/>
                            </a:sysClr>
                          </a:solidFill>
                          <a:ln w="6350">
                            <a:noFill/>
                          </a:ln>
                          <a:effectLst/>
                        </wps:spPr>
                        <wps:txbx>
                          <w:txbxContent>
                            <w:p w14:paraId="1BBA17C4" w14:textId="77777777" w:rsidR="002755FD" w:rsidRDefault="002755FD" w:rsidP="00586C48">
                              <w:pPr>
                                <w:pStyle w:val="NormalWeb"/>
                                <w:rPr>
                                  <w:sz w:val="24"/>
                                </w:rPr>
                              </w:pPr>
                              <w:r>
                                <w:rPr>
                                  <w:color w:val="000000" w:themeColor="text1"/>
                                  <w:kern w:val="24"/>
                                </w:rPr>
                                <w:t>AIS + VDE Terrestrial Initial Operational Capability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1" name="Text Box 3"/>
                        <wps:cNvSpPr txBox="1"/>
                        <wps:spPr>
                          <a:xfrm>
                            <a:off x="1978977" y="364173"/>
                            <a:ext cx="1431925" cy="655320"/>
                          </a:xfrm>
                          <a:prstGeom prst="rect">
                            <a:avLst/>
                          </a:prstGeom>
                          <a:solidFill>
                            <a:sysClr val="window" lastClr="FFFFFF">
                              <a:alpha val="0"/>
                            </a:sysClr>
                          </a:solidFill>
                          <a:ln w="6350">
                            <a:noFill/>
                          </a:ln>
                          <a:effectLst/>
                        </wps:spPr>
                        <wps:txbx>
                          <w:txbxContent>
                            <w:p w14:paraId="0D29303C" w14:textId="77777777" w:rsidR="002755FD" w:rsidRDefault="002755FD" w:rsidP="00586C48">
                              <w:pPr>
                                <w:pStyle w:val="NormalWeb"/>
                                <w:rPr>
                                  <w:sz w:val="24"/>
                                </w:rPr>
                              </w:pPr>
                              <w:r>
                                <w:rPr>
                                  <w:color w:val="000000" w:themeColor="text1"/>
                                  <w:kern w:val="24"/>
                                </w:rPr>
                                <w:t>VDES Terrestrial Initial Operational Capability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3" name="Text Box 4"/>
                        <wps:cNvSpPr txBox="1"/>
                        <wps:spPr>
                          <a:xfrm>
                            <a:off x="3308985" y="368300"/>
                            <a:ext cx="1181735" cy="655320"/>
                          </a:xfrm>
                          <a:prstGeom prst="rect">
                            <a:avLst/>
                          </a:prstGeom>
                          <a:solidFill>
                            <a:sysClr val="window" lastClr="FFFFFF">
                              <a:alpha val="0"/>
                            </a:sysClr>
                          </a:solidFill>
                          <a:ln w="6350">
                            <a:noFill/>
                          </a:ln>
                          <a:effectLst/>
                        </wps:spPr>
                        <wps:txbx>
                          <w:txbxContent>
                            <w:p w14:paraId="3869E793" w14:textId="77777777" w:rsidR="002755FD" w:rsidRDefault="002755FD" w:rsidP="00586C48">
                              <w:pPr>
                                <w:pStyle w:val="NormalWeb"/>
                                <w:rPr>
                                  <w:sz w:val="24"/>
                                </w:rPr>
                              </w:pPr>
                              <w:r>
                                <w:rPr>
                                  <w:color w:val="000000" w:themeColor="text1"/>
                                  <w:kern w:val="24"/>
                                </w:rPr>
                                <w:t>VDES Full Operational Capability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4" name="Pentagon 74"/>
                        <wps:cNvSpPr/>
                        <wps:spPr>
                          <a:xfrm>
                            <a:off x="12065" y="1130300"/>
                            <a:ext cx="4674870" cy="353060"/>
                          </a:xfrm>
                          <a:prstGeom prst="homePlate">
                            <a:avLst/>
                          </a:prstGeom>
                          <a:solidFill>
                            <a:srgbClr val="FF0000"/>
                          </a:solidFill>
                          <a:ln w="12700" cap="flat" cmpd="sng" algn="ctr">
                            <a:solidFill>
                              <a:srgbClr val="5B9BD5">
                                <a:shade val="50000"/>
                              </a:srgbClr>
                            </a:solidFill>
                            <a:prstDash val="solid"/>
                            <a:miter lim="800000"/>
                          </a:ln>
                          <a:effectLst/>
                        </wps:spPr>
                        <wps:txbx>
                          <w:txbxContent>
                            <w:p w14:paraId="79299772" w14:textId="77777777" w:rsidR="002755FD" w:rsidRDefault="002755FD" w:rsidP="00586C48">
                              <w:pPr>
                                <w:pStyle w:val="NormalWeb"/>
                                <w:jc w:val="center"/>
                                <w:rPr>
                                  <w:sz w:val="24"/>
                                </w:rPr>
                              </w:pPr>
                              <w:r>
                                <w:rPr>
                                  <w:color w:val="000000" w:themeColor="text1"/>
                                  <w:kern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25" name="Text Box 26"/>
                        <wps:cNvSpPr txBox="1"/>
                        <wps:spPr>
                          <a:xfrm>
                            <a:off x="149209" y="1185371"/>
                            <a:ext cx="562550" cy="263525"/>
                          </a:xfrm>
                          <a:prstGeom prst="rect">
                            <a:avLst/>
                          </a:prstGeom>
                          <a:solidFill>
                            <a:sysClr val="window" lastClr="FFFFFF">
                              <a:alpha val="0"/>
                            </a:sysClr>
                          </a:solidFill>
                          <a:ln w="6350">
                            <a:noFill/>
                          </a:ln>
                          <a:effectLst/>
                        </wps:spPr>
                        <wps:txbx>
                          <w:txbxContent>
                            <w:p w14:paraId="6D04BBB1" w14:textId="77777777" w:rsidR="002755FD" w:rsidRPr="00B425E8" w:rsidRDefault="002755FD" w:rsidP="00586C48">
                              <w:pPr>
                                <w:pStyle w:val="NormalWeb"/>
                                <w:rPr>
                                  <w:sz w:val="18"/>
                                  <w:szCs w:val="18"/>
                                </w:rPr>
                              </w:pPr>
                              <w:r w:rsidRPr="00B425E8">
                                <w:rPr>
                                  <w:color w:val="000000" w:themeColor="text1"/>
                                  <w:kern w:val="24"/>
                                  <w:sz w:val="18"/>
                                  <w:szCs w:val="18"/>
                                </w:rPr>
                                <w:t>AIS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6" name="Text Box 27"/>
                        <wps:cNvSpPr txBox="1"/>
                        <wps:spPr>
                          <a:xfrm>
                            <a:off x="4706620" y="1098550"/>
                            <a:ext cx="698500" cy="397510"/>
                          </a:xfrm>
                          <a:prstGeom prst="rect">
                            <a:avLst/>
                          </a:prstGeom>
                          <a:solidFill>
                            <a:sysClr val="window" lastClr="FFFFFF">
                              <a:alpha val="0"/>
                            </a:sysClr>
                          </a:solidFill>
                          <a:ln w="6350">
                            <a:noFill/>
                          </a:ln>
                          <a:effectLst/>
                        </wps:spPr>
                        <wps:txbx>
                          <w:txbxContent>
                            <w:p w14:paraId="6D26813C" w14:textId="77777777" w:rsidR="002755FD" w:rsidRPr="00B425E8" w:rsidRDefault="002755FD" w:rsidP="00586C48">
                              <w:pPr>
                                <w:pStyle w:val="NormalWeb"/>
                                <w:rPr>
                                  <w:sz w:val="18"/>
                                  <w:szCs w:val="18"/>
                                </w:rPr>
                              </w:pPr>
                              <w:r w:rsidRPr="00B425E8">
                                <w:rPr>
                                  <w:color w:val="000000" w:themeColor="text1"/>
                                  <w:kern w:val="24"/>
                                  <w:sz w:val="18"/>
                                  <w:szCs w:val="18"/>
                                </w:rPr>
                                <w:t>AIS 1</w:t>
                              </w:r>
                              <w:r w:rsidRPr="00B425E8">
                                <w:rPr>
                                  <w:color w:val="000000" w:themeColor="text1"/>
                                  <w:kern w:val="24"/>
                                  <w:sz w:val="18"/>
                                  <w:szCs w:val="18"/>
                                </w:rPr>
                                <w:br/>
                                <w:t>AIS 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7" name="Text Box 30"/>
                        <wps:cNvSpPr txBox="1"/>
                        <wps:spPr>
                          <a:xfrm>
                            <a:off x="4128199" y="2759764"/>
                            <a:ext cx="1276834" cy="262890"/>
                          </a:xfrm>
                          <a:prstGeom prst="rect">
                            <a:avLst/>
                          </a:prstGeom>
                          <a:solidFill>
                            <a:sysClr val="window" lastClr="FFFFFF">
                              <a:alpha val="0"/>
                            </a:sysClr>
                          </a:solidFill>
                          <a:ln w="6350">
                            <a:noFill/>
                          </a:ln>
                          <a:effectLst/>
                        </wps:spPr>
                        <wps:txbx>
                          <w:txbxContent>
                            <w:p w14:paraId="1059B8D3" w14:textId="77777777" w:rsidR="002755FD" w:rsidRPr="00B425E8" w:rsidRDefault="002755FD" w:rsidP="00586C48">
                              <w:pPr>
                                <w:pStyle w:val="NormalWeb"/>
                                <w:rPr>
                                  <w:sz w:val="18"/>
                                  <w:szCs w:val="18"/>
                                </w:rPr>
                              </w:pPr>
                              <w:r w:rsidRPr="00B425E8">
                                <w:rPr>
                                  <w:color w:val="000000" w:themeColor="text1"/>
                                  <w:kern w:val="24"/>
                                  <w:sz w:val="18"/>
                                  <w:szCs w:val="18"/>
                                </w:rPr>
                                <w:t>VDE-SAT DOWN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8" name="Text Box 34"/>
                        <wps:cNvSpPr txBox="1"/>
                        <wps:spPr>
                          <a:xfrm>
                            <a:off x="757555" y="3131185"/>
                            <a:ext cx="4738370" cy="278130"/>
                          </a:xfrm>
                          <a:prstGeom prst="rect">
                            <a:avLst/>
                          </a:prstGeom>
                          <a:solidFill>
                            <a:sysClr val="window" lastClr="FFFFFF">
                              <a:alpha val="0"/>
                            </a:sysClr>
                          </a:solidFill>
                          <a:ln w="6350">
                            <a:noFill/>
                          </a:ln>
                          <a:effectLst/>
                        </wps:spPr>
                        <wps:txbx>
                          <w:txbxContent>
                            <w:p w14:paraId="68DD8E74" w14:textId="77777777" w:rsidR="002755FD" w:rsidRDefault="002755FD" w:rsidP="00586C48">
                              <w:pPr>
                                <w:pStyle w:val="NormalWeb"/>
                                <w:rPr>
                                  <w:sz w:val="24"/>
                                </w:rPr>
                              </w:pPr>
                              <w:r w:rsidRPr="00A924D6">
                                <w:rPr>
                                  <w:rFonts w:asciiTheme="minorHAnsi" w:hAnsiTheme="minorHAnsi"/>
                                  <w:color w:val="000000" w:themeColor="text1"/>
                                  <w:kern w:val="24"/>
                                </w:rPr>
                                <w:t xml:space="preserve">Voice VHF discontinued on January 1st 2017 on ASM and VDE </w:t>
                              </w:r>
                              <w:r>
                                <w:rPr>
                                  <w:color w:val="000000" w:themeColor="text1"/>
                                  <w:kern w:val="24"/>
                                </w:rPr>
                                <w:t>channels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29" name="Bent-Up Arrow 79"/>
                        <wps:cNvSpPr/>
                        <wps:spPr>
                          <a:xfrm flipH="1">
                            <a:off x="622935" y="3096063"/>
                            <a:ext cx="177800" cy="189865"/>
                          </a:xfrm>
                          <a:prstGeom prst="bentUpArrow">
                            <a:avLst>
                              <a:gd name="adj1" fmla="val 19771"/>
                              <a:gd name="adj2" fmla="val 32040"/>
                              <a:gd name="adj3" fmla="val 38711"/>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130" name="Rectangle 5129"/>
                        <wps:cNvSpPr/>
                        <wps:spPr>
                          <a:xfrm>
                            <a:off x="0" y="2284095"/>
                            <a:ext cx="5219065" cy="400050"/>
                          </a:xfrm>
                          <a:prstGeom prst="rect">
                            <a:avLst/>
                          </a:prstGeom>
                          <a:solidFill>
                            <a:srgbClr val="92D050">
                              <a:alpha val="50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131" name="Rectangle 5130"/>
                        <wps:cNvSpPr/>
                        <wps:spPr>
                          <a:xfrm>
                            <a:off x="0" y="1562100"/>
                            <a:ext cx="5219065" cy="655320"/>
                          </a:xfrm>
                          <a:prstGeom prst="rect">
                            <a:avLst/>
                          </a:prstGeom>
                          <a:solidFill>
                            <a:srgbClr val="5B9BD5">
                              <a:alpha val="50000"/>
                            </a:srgbClr>
                          </a:solidFill>
                          <a:ln w="12700" cap="flat" cmpd="sng" algn="ctr">
                            <a:solidFill>
                              <a:srgbClr val="5B9BD5">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132" name="Pentagon 82"/>
                        <wps:cNvSpPr/>
                        <wps:spPr>
                          <a:xfrm>
                            <a:off x="711835" y="1163320"/>
                            <a:ext cx="1219200" cy="1015365"/>
                          </a:xfrm>
                          <a:prstGeom prst="homePlate">
                            <a:avLst/>
                          </a:prstGeom>
                          <a:solidFill>
                            <a:srgbClr val="FDFFA3"/>
                          </a:solidFill>
                          <a:ln w="12700" cap="flat" cmpd="sng" algn="ctr">
                            <a:solidFill>
                              <a:srgbClr val="5B9BD5">
                                <a:shade val="50000"/>
                              </a:srgbClr>
                            </a:solidFill>
                            <a:prstDash val="solid"/>
                            <a:miter lim="800000"/>
                          </a:ln>
                          <a:effectLst/>
                        </wps:spPr>
                        <wps:txbx>
                          <w:txbxContent>
                            <w:p w14:paraId="4D698875" w14:textId="77777777" w:rsidR="002755FD" w:rsidRDefault="002755FD" w:rsidP="00586C48">
                              <w:pPr>
                                <w:pStyle w:val="NormalWeb"/>
                                <w:jc w:val="center"/>
                                <w:rPr>
                                  <w:sz w:val="24"/>
                                </w:rPr>
                              </w:pPr>
                              <w:r>
                                <w:rPr>
                                  <w:color w:val="000000"/>
                                  <w:kern w:val="24"/>
                                </w:rPr>
                                <w:t>VDE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33" name="Pentagon 83"/>
                        <wps:cNvSpPr/>
                        <wps:spPr>
                          <a:xfrm>
                            <a:off x="2035810" y="1163320"/>
                            <a:ext cx="1227455" cy="1490345"/>
                          </a:xfrm>
                          <a:prstGeom prst="homePlate">
                            <a:avLst/>
                          </a:prstGeom>
                          <a:solidFill>
                            <a:srgbClr val="FBFF4F"/>
                          </a:solidFill>
                          <a:ln w="12700" cap="flat" cmpd="sng" algn="ctr">
                            <a:solidFill>
                              <a:srgbClr val="5B9BD5">
                                <a:shade val="50000"/>
                              </a:srgbClr>
                            </a:solidFill>
                            <a:prstDash val="solid"/>
                            <a:miter lim="800000"/>
                          </a:ln>
                          <a:effectLst/>
                        </wps:spPr>
                        <wps:txbx>
                          <w:txbxContent>
                            <w:p w14:paraId="203B6BEB" w14:textId="77777777" w:rsidR="002755FD" w:rsidRDefault="002755FD" w:rsidP="00586C48">
                              <w:pPr>
                                <w:pStyle w:val="NormalWeb"/>
                                <w:jc w:val="center"/>
                                <w:rPr>
                                  <w:sz w:val="24"/>
                                </w:rPr>
                              </w:pPr>
                              <w:r>
                                <w:rPr>
                                  <w:color w:val="000000"/>
                                  <w:kern w:val="24"/>
                                </w:rPr>
                                <w:t>VDE + ASM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34" name="Pentagon 84"/>
                        <wps:cNvSpPr/>
                        <wps:spPr>
                          <a:xfrm>
                            <a:off x="3371215" y="1162050"/>
                            <a:ext cx="1219200" cy="1876425"/>
                          </a:xfrm>
                          <a:prstGeom prst="homePlate">
                            <a:avLst/>
                          </a:prstGeom>
                          <a:solidFill>
                            <a:srgbClr val="F9FF01"/>
                          </a:solidFill>
                          <a:ln w="12700" cap="flat" cmpd="sng" algn="ctr">
                            <a:solidFill>
                              <a:srgbClr val="5B9BD5">
                                <a:shade val="50000"/>
                              </a:srgbClr>
                            </a:solidFill>
                            <a:prstDash val="solid"/>
                            <a:miter lim="800000"/>
                          </a:ln>
                          <a:effectLst/>
                        </wps:spPr>
                        <wps:txbx>
                          <w:txbxContent>
                            <w:p w14:paraId="1EEDE258" w14:textId="77777777" w:rsidR="002755FD" w:rsidRDefault="002755FD" w:rsidP="00586C48">
                              <w:pPr>
                                <w:pStyle w:val="NormalWeb"/>
                                <w:jc w:val="center"/>
                                <w:rPr>
                                  <w:sz w:val="24"/>
                                </w:rPr>
                              </w:pPr>
                              <w:r>
                                <w:rPr>
                                  <w:color w:val="000000"/>
                                  <w:kern w:val="24"/>
                                </w:rPr>
                                <w:t>VDE + ASM + SAT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35" name="Text Box 29"/>
                        <wps:cNvSpPr txBox="1"/>
                        <wps:spPr>
                          <a:xfrm>
                            <a:off x="4723130" y="1749425"/>
                            <a:ext cx="638175" cy="262890"/>
                          </a:xfrm>
                          <a:prstGeom prst="rect">
                            <a:avLst/>
                          </a:prstGeom>
                          <a:solidFill>
                            <a:sysClr val="window" lastClr="FFFFFF">
                              <a:alpha val="0"/>
                            </a:sysClr>
                          </a:solidFill>
                          <a:ln w="6350">
                            <a:noFill/>
                          </a:ln>
                          <a:effectLst/>
                        </wps:spPr>
                        <wps:txbx>
                          <w:txbxContent>
                            <w:p w14:paraId="54C32E76" w14:textId="77777777" w:rsidR="002755FD" w:rsidRPr="00B425E8" w:rsidRDefault="002755FD" w:rsidP="00586C48">
                              <w:pPr>
                                <w:pStyle w:val="NormalWeb"/>
                                <w:rPr>
                                  <w:sz w:val="18"/>
                                  <w:szCs w:val="18"/>
                                </w:rPr>
                              </w:pPr>
                              <w:r w:rsidRPr="00B425E8">
                                <w:rPr>
                                  <w:color w:val="000000" w:themeColor="text1"/>
                                  <w:kern w:val="24"/>
                                  <w:sz w:val="18"/>
                                  <w:szCs w:val="18"/>
                                </w:rPr>
                                <w:t>VDE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36" name="Text Box 28"/>
                        <wps:cNvSpPr txBox="1"/>
                        <wps:spPr>
                          <a:xfrm>
                            <a:off x="4662805" y="2275840"/>
                            <a:ext cx="854075" cy="405130"/>
                          </a:xfrm>
                          <a:prstGeom prst="rect">
                            <a:avLst/>
                          </a:prstGeom>
                          <a:solidFill>
                            <a:sysClr val="window" lastClr="FFFFFF">
                              <a:alpha val="0"/>
                            </a:sysClr>
                          </a:solidFill>
                          <a:ln w="6350">
                            <a:noFill/>
                          </a:ln>
                          <a:effectLst/>
                        </wps:spPr>
                        <wps:txbx>
                          <w:txbxContent>
                            <w:p w14:paraId="75FAB38B" w14:textId="77777777" w:rsidR="002755FD" w:rsidRPr="00B425E8" w:rsidRDefault="002755FD" w:rsidP="00586C48">
                              <w:pPr>
                                <w:pStyle w:val="NormalWeb"/>
                                <w:rPr>
                                  <w:sz w:val="18"/>
                                  <w:szCs w:val="18"/>
                                </w:rPr>
                              </w:pPr>
                              <w:r w:rsidRPr="00B425E8">
                                <w:rPr>
                                  <w:color w:val="000000" w:themeColor="text1"/>
                                  <w:kern w:val="24"/>
                                  <w:sz w:val="18"/>
                                  <w:szCs w:val="18"/>
                                </w:rPr>
                                <w:t>ASM 1</w:t>
                              </w:r>
                              <w:r w:rsidRPr="00B425E8">
                                <w:rPr>
                                  <w:color w:val="000000" w:themeColor="text1"/>
                                  <w:kern w:val="24"/>
                                  <w:sz w:val="18"/>
                                  <w:szCs w:val="18"/>
                                </w:rPr>
                                <w:br/>
                                <w:t>ASM 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37" name="Text Box 24"/>
                        <wps:cNvSpPr txBox="1"/>
                        <wps:spPr>
                          <a:xfrm>
                            <a:off x="2064385" y="2758440"/>
                            <a:ext cx="1071880" cy="262890"/>
                          </a:xfrm>
                          <a:prstGeom prst="rect">
                            <a:avLst/>
                          </a:prstGeom>
                          <a:solidFill>
                            <a:sysClr val="window" lastClr="FFFFFF">
                              <a:alpha val="0"/>
                            </a:sysClr>
                          </a:solidFill>
                          <a:ln w="6350">
                            <a:noFill/>
                          </a:ln>
                          <a:effectLst/>
                        </wps:spPr>
                        <wps:txbx>
                          <w:txbxContent>
                            <w:p w14:paraId="3F8E434B" w14:textId="77777777" w:rsidR="002755FD" w:rsidRPr="00586C48" w:rsidRDefault="002755FD" w:rsidP="00586C48">
                              <w:pPr>
                                <w:pStyle w:val="NormalWeb"/>
                                <w:rPr>
                                  <w:sz w:val="18"/>
                                  <w:szCs w:val="18"/>
                                </w:rPr>
                              </w:pPr>
                              <w:r w:rsidRPr="00586C48">
                                <w:rPr>
                                  <w:color w:val="000000" w:themeColor="text1"/>
                                  <w:kern w:val="24"/>
                                  <w:sz w:val="18"/>
                                  <w:szCs w:val="18"/>
                                </w:rPr>
                                <w:t>ASM-SAT UP</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0101F2" id="Group 15" o:spid="_x0000_s1026" style="width:401.9pt;height:243.6pt;mso-position-horizontal-relative:char;mso-position-vertical-relative:line" coordsize="55168,3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">
                <v:rect id="Rectangle 16" o:spid="_x0000_s1027" style="position:absolute;left:20059;top:22523;width:13259;height:80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" fillcolor="#a6a6a6" strokecolor="#41719c" strokeweight="1pt"/>
                <v:line id="Straight Connector 17" o:spid="_x0000_s1028" style="position:absolute;visibility:visible;mso-wrap-style:square" from="33086,0" to="33162,30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" strokecolor="#5b9bd5" strokeweight="1.5pt">
                  <v:stroke joinstyle="miter"/>
                </v:line>
                <v:rect id="Rectangle 18" o:spid="_x0000_s1029" style="position:absolute;left:33299;top:15367;width:18885;height:15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" fillcolor="#a6a6a6" strokecolor="#41719c" strokeweight="1pt"/>
                <v:line id="Straight Connector 19" o:spid="_x0000_s1030" style="position:absolute;visibility:visible;mso-wrap-style:square" from="6737,23" to="6775,30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" strokecolor="#5b9bd5" strokeweight="1.5pt">
                  <v:stroke joinstyle="miter"/>
                </v:line>
                <v:line id="Straight Connector 20" o:spid="_x0000_s1031" style="position:absolute;visibility:visible;mso-wrap-style:square" from="19945,63" to="20021,30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" strokecolor="#5b9bd5" strokeweight="1.5pt">
                  <v:stroke joinstyle="miter"/>
                </v:line>
                <v:rect id="Rectangle 21" o:spid="_x0000_s1032" style="position:absolute;left:26879;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" fillcolor="#5b9bd5" strokecolor="#41719c" strokeweight="1pt">
                  <v:textbox>
                    <w:txbxContent>
                      <w:p w14:paraId="4D50D0AC" w14:textId="77777777" w:rsidR="002755FD" w:rsidRDefault="002755FD" w:rsidP="00586C48">
                        <w:pPr>
                          <w:pStyle w:val="NormalWeb"/>
                          <w:jc w:val="center"/>
                          <w:rPr>
                            <w:sz w:val="24"/>
                          </w:rPr>
                        </w:pPr>
                        <w:r>
                          <w:rPr>
                            <w:b/>
                            <w:bCs/>
                            <w:color w:val="000000" w:themeColor="text1"/>
                            <w:kern w:val="24"/>
                          </w:rPr>
                          <w:t>2020</w:t>
                        </w:r>
                      </w:p>
                    </w:txbxContent>
                  </v:textbox>
                </v:rect>
                <v:rect id="Rectangle 22" o:spid="_x0000_s1033" style="position:absolute;left:33534;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" fillcolor="#5b9bd5" strokecolor="#41719c" strokeweight="1pt">
                  <v:textbox>
                    <w:txbxContent>
                      <w:p w14:paraId="45264C52" w14:textId="77777777" w:rsidR="002755FD" w:rsidRDefault="002755FD" w:rsidP="00586C48">
                        <w:pPr>
                          <w:pStyle w:val="NormalWeb"/>
                          <w:jc w:val="center"/>
                          <w:rPr>
                            <w:sz w:val="24"/>
                          </w:rPr>
                        </w:pPr>
                        <w:r>
                          <w:rPr>
                            <w:b/>
                            <w:bCs/>
                            <w:color w:val="000000" w:themeColor="text1"/>
                            <w:kern w:val="24"/>
                          </w:rPr>
                          <w:t>2021</w:t>
                        </w:r>
                      </w:p>
                    </w:txbxContent>
                  </v:textbox>
                </v:rect>
                <v:rect id="Rectangle 23" o:spid="_x0000_s1034" style="position:absolute;left:13793;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" fillcolor="#5b9bd5" strokecolor="#41719c" strokeweight="1pt">
                  <v:textbox>
                    <w:txbxContent>
                      <w:p w14:paraId="72B4E005" w14:textId="77777777" w:rsidR="002755FD" w:rsidRDefault="002755FD" w:rsidP="00586C48">
                        <w:pPr>
                          <w:pStyle w:val="NormalWeb"/>
                          <w:jc w:val="center"/>
                          <w:rPr>
                            <w:sz w:val="24"/>
                          </w:rPr>
                        </w:pPr>
                        <w:r>
                          <w:rPr>
                            <w:b/>
                            <w:bCs/>
                            <w:color w:val="000000" w:themeColor="text1"/>
                            <w:kern w:val="24"/>
                          </w:rPr>
                          <w:t>2018</w:t>
                        </w:r>
                      </w:p>
                    </w:txbxContent>
                  </v:textbox>
                </v:rect>
                <v:rect id="Rectangle 24" o:spid="_x0000_s1035" style="position:absolute;left:20250;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" fillcolor="#5b9bd5" strokecolor="#41719c" strokeweight="1pt">
                  <v:textbox>
                    <w:txbxContent>
                      <w:p w14:paraId="330170CA" w14:textId="77777777" w:rsidR="002755FD" w:rsidRDefault="002755FD" w:rsidP="00586C48">
                        <w:pPr>
                          <w:pStyle w:val="NormalWeb"/>
                          <w:jc w:val="center"/>
                          <w:rPr>
                            <w:sz w:val="24"/>
                          </w:rPr>
                        </w:pPr>
                        <w:r>
                          <w:rPr>
                            <w:b/>
                            <w:bCs/>
                            <w:color w:val="000000" w:themeColor="text1"/>
                            <w:kern w:val="24"/>
                          </w:rPr>
                          <w:t>2019</w:t>
                        </w:r>
                      </w:p>
                    </w:txbxContent>
                  </v:textbox>
                </v:rect>
                <v:rect id="Rectangle 25" o:spid="_x0000_s1036" style="position:absolute;left:79;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" fillcolor="#5b9bd5" strokecolor="#41719c" strokeweight="1pt">
                  <v:textbox>
                    <w:txbxContent>
                      <w:p w14:paraId="09700ECF" w14:textId="77777777" w:rsidR="002755FD" w:rsidRDefault="002755FD" w:rsidP="00586C48">
                        <w:pPr>
                          <w:pStyle w:val="NormalWeb"/>
                          <w:jc w:val="center"/>
                          <w:rPr>
                            <w:sz w:val="24"/>
                          </w:rPr>
                        </w:pPr>
                        <w:r>
                          <w:rPr>
                            <w:b/>
                            <w:bCs/>
                            <w:color w:val="000000" w:themeColor="text1"/>
                            <w:kern w:val="24"/>
                          </w:rPr>
                          <w:t>2016</w:t>
                        </w:r>
                      </w:p>
                    </w:txbxContent>
                  </v:textbox>
                </v:rect>
                <v:rect id="Rectangle 26" o:spid="_x0000_s1037" style="position:absolute;left:7397;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" fillcolor="#5b9bd5" strokecolor="#41719c" strokeweight="1pt">
                  <v:textbox>
                    <w:txbxContent>
                      <w:p w14:paraId="0D30AE72" w14:textId="77777777" w:rsidR="002755FD" w:rsidRDefault="002755FD" w:rsidP="00586C48">
                        <w:pPr>
                          <w:pStyle w:val="NormalWeb"/>
                          <w:jc w:val="center"/>
                          <w:rPr>
                            <w:sz w:val="24"/>
                          </w:rPr>
                        </w:pPr>
                        <w:r>
                          <w:rPr>
                            <w:b/>
                            <w:bCs/>
                            <w:color w:val="000000" w:themeColor="text1"/>
                            <w:kern w:val="24"/>
                          </w:rPr>
                          <w:t>2017</w:t>
                        </w:r>
                      </w:p>
                    </w:txbxContent>
                  </v:textbox>
                </v:rect>
                <v:rect id="Rectangle 27" o:spid="_x0000_s1038" style="position:absolute;left:40170;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" fillcolor="#5b9bd5" strokecolor="#41719c" strokeweight="1pt">
                  <v:textbox>
                    <w:txbxContent>
                      <w:p w14:paraId="7E062681" w14:textId="77777777" w:rsidR="002755FD" w:rsidRDefault="002755FD" w:rsidP="00586C48">
                        <w:pPr>
                          <w:pStyle w:val="NormalWeb"/>
                          <w:jc w:val="center"/>
                          <w:rPr>
                            <w:sz w:val="24"/>
                          </w:rPr>
                        </w:pPr>
                        <w:r>
                          <w:rPr>
                            <w:b/>
                            <w:bCs/>
                            <w:color w:val="000000" w:themeColor="text1"/>
                            <w:kern w:val="24"/>
                          </w:rPr>
                          <w:t>2022</w:t>
                        </w:r>
                      </w:p>
                    </w:txbxContent>
                  </v:textbox>
                </v:rect>
                <v:rect id="Rectangle 28" o:spid="_x0000_s1039" style="position:absolute;left:46393;width:5715;height: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" fillcolor="#5b9bd5" strokecolor="#41719c" strokeweight="1pt">
                  <v:textbox>
                    <w:txbxContent>
                      <w:p w14:paraId="1B229FEC" w14:textId="77777777" w:rsidR="002755FD" w:rsidRDefault="002755FD" w:rsidP="00586C48">
                        <w:pPr>
                          <w:pStyle w:val="NormalWeb"/>
                          <w:jc w:val="center"/>
                          <w:rPr>
                            <w:sz w:val="24"/>
                          </w:rPr>
                        </w:pPr>
                        <w:r>
                          <w:rPr>
                            <w:b/>
                            <w:bCs/>
                            <w:color w:val="000000" w:themeColor="text1"/>
                            <w:kern w:val="24"/>
                          </w:rPr>
                          <w:t>2023</w:t>
                        </w:r>
                      </w:p>
                    </w:txbxContent>
                  </v:textbox>
                </v:rect>
                <v:rect id="Rectangle 29" o:spid="_x0000_s1040" style="position:absolute;left:63;top:11061;width:52134;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" fillcolor="red" strokecolor="#41719c" strokeweight="1pt">
                  <v:fill opacity="32896f"/>
                </v:rect>
                <v:shapetype id="_x0000_t202" coordsize="21600,21600" o:spt="202" path="m,l,21600r21600,l21600,xe">
                  <v:stroke joinstyle="miter"/>
                  <v:path gradientshapeok="t" o:connecttype="rect"/>
                </v:shapetype>
                <v:shape id="Text Box 1" o:spid="_x0000_s1041" type="#_x0000_t202" style="position:absolute;left:6432;top:3657;width:13780;height:7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" fillcolor="window" stroked="f" strokeweight=".5pt">
                  <v:fill opacity="0"/>
                  <v:textbox>
                    <w:txbxContent>
                      <w:p w14:paraId="1BBA17C4" w14:textId="77777777" w:rsidR="002755FD" w:rsidRDefault="002755FD" w:rsidP="00586C48">
                        <w:pPr>
                          <w:pStyle w:val="NormalWeb"/>
                          <w:rPr>
                            <w:sz w:val="24"/>
                          </w:rPr>
                        </w:pPr>
                        <w:r>
                          <w:rPr>
                            <w:color w:val="000000" w:themeColor="text1"/>
                            <w:kern w:val="24"/>
                          </w:rPr>
                          <w:t>AIS + VDE Terrestrial Initial Operational Capability</w:t>
                        </w:r>
                      </w:p>
                    </w:txbxContent>
                  </v:textbox>
                </v:shape>
                <v:shape id="Text Box 3" o:spid="_x0000_s1042" type="#_x0000_t202" style="position:absolute;left:19789;top:3641;width:14320;height:6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" fillcolor="window" stroked="f" strokeweight=".5pt">
                  <v:fill opacity="0"/>
                  <v:textbox>
                    <w:txbxContent>
                      <w:p w14:paraId="0D29303C" w14:textId="77777777" w:rsidR="002755FD" w:rsidRDefault="002755FD" w:rsidP="00586C48">
                        <w:pPr>
                          <w:pStyle w:val="NormalWeb"/>
                          <w:rPr>
                            <w:sz w:val="24"/>
                          </w:rPr>
                        </w:pPr>
                        <w:r>
                          <w:rPr>
                            <w:color w:val="000000" w:themeColor="text1"/>
                            <w:kern w:val="24"/>
                          </w:rPr>
                          <w:t>VDES Terrestrial Initial Operational Capability</w:t>
                        </w:r>
                      </w:p>
                    </w:txbxContent>
                  </v:textbox>
                </v:shape>
                <v:shape id="Text Box 4" o:spid="_x0000_s1043" type="#_x0000_t202" style="position:absolute;left:33089;top:3683;width:11818;height:6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" fillcolor="window" stroked="f" strokeweight=".5pt">
                  <v:fill opacity="0"/>
                  <v:textbox>
                    <w:txbxContent>
                      <w:p w14:paraId="3869E793" w14:textId="77777777" w:rsidR="002755FD" w:rsidRDefault="002755FD" w:rsidP="00586C48">
                        <w:pPr>
                          <w:pStyle w:val="NormalWeb"/>
                          <w:rPr>
                            <w:sz w:val="24"/>
                          </w:rPr>
                        </w:pPr>
                        <w:r>
                          <w:rPr>
                            <w:color w:val="000000" w:themeColor="text1"/>
                            <w:kern w:val="24"/>
                          </w:rPr>
                          <w:t>VDES Full Operational Capability</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4" o:spid="_x0000_s1044" type="#_x0000_t15" style="position:absolute;left:120;top:11303;width:46749;height:35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" adj="20784" fillcolor="red" strokecolor="#41719c" strokeweight="1pt">
                  <v:textbox>
                    <w:txbxContent>
                      <w:p w14:paraId="79299772" w14:textId="77777777" w:rsidR="002755FD" w:rsidRDefault="002755FD" w:rsidP="00586C48">
                        <w:pPr>
                          <w:pStyle w:val="NormalWeb"/>
                          <w:jc w:val="center"/>
                          <w:rPr>
                            <w:sz w:val="24"/>
                          </w:rPr>
                        </w:pPr>
                        <w:r>
                          <w:rPr>
                            <w:color w:val="000000" w:themeColor="text1"/>
                            <w:kern w:val="24"/>
                          </w:rPr>
                          <w:t> </w:t>
                        </w:r>
                      </w:p>
                    </w:txbxContent>
                  </v:textbox>
                </v:shape>
                <v:shape id="Text Box 26" o:spid="_x0000_s1045" type="#_x0000_t202" style="position:absolute;left:1492;top:11853;width:5625;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" fillcolor="window" stroked="f" strokeweight=".5pt">
                  <v:fill opacity="0"/>
                  <v:textbox>
                    <w:txbxContent>
                      <w:p w14:paraId="6D04BBB1" w14:textId="77777777" w:rsidR="002755FD" w:rsidRPr="00B425E8" w:rsidRDefault="002755FD" w:rsidP="00586C48">
                        <w:pPr>
                          <w:pStyle w:val="NormalWeb"/>
                          <w:rPr>
                            <w:sz w:val="18"/>
                            <w:szCs w:val="18"/>
                          </w:rPr>
                        </w:pPr>
                        <w:r w:rsidRPr="00B425E8">
                          <w:rPr>
                            <w:color w:val="000000" w:themeColor="text1"/>
                            <w:kern w:val="24"/>
                            <w:sz w:val="18"/>
                            <w:szCs w:val="18"/>
                          </w:rPr>
                          <w:t>AIS</w:t>
                        </w:r>
                      </w:p>
                    </w:txbxContent>
                  </v:textbox>
                </v:shape>
                <v:shape id="Text Box 27" o:spid="_x0000_s1046" type="#_x0000_t202" style="position:absolute;left:47066;top:10985;width:6985;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" fillcolor="window" stroked="f" strokeweight=".5pt">
                  <v:fill opacity="0"/>
                  <v:textbox>
                    <w:txbxContent>
                      <w:p w14:paraId="6D26813C" w14:textId="77777777" w:rsidR="002755FD" w:rsidRPr="00B425E8" w:rsidRDefault="002755FD" w:rsidP="00586C48">
                        <w:pPr>
                          <w:pStyle w:val="NormalWeb"/>
                          <w:rPr>
                            <w:sz w:val="18"/>
                            <w:szCs w:val="18"/>
                          </w:rPr>
                        </w:pPr>
                        <w:r w:rsidRPr="00B425E8">
                          <w:rPr>
                            <w:color w:val="000000" w:themeColor="text1"/>
                            <w:kern w:val="24"/>
                            <w:sz w:val="18"/>
                            <w:szCs w:val="18"/>
                          </w:rPr>
                          <w:t>AIS 1</w:t>
                        </w:r>
                        <w:r w:rsidRPr="00B425E8">
                          <w:rPr>
                            <w:color w:val="000000" w:themeColor="text1"/>
                            <w:kern w:val="24"/>
                            <w:sz w:val="18"/>
                            <w:szCs w:val="18"/>
                          </w:rPr>
                          <w:br/>
                          <w:t>AIS 2</w:t>
                        </w:r>
                      </w:p>
                    </w:txbxContent>
                  </v:textbox>
                </v:shape>
                <v:shape id="Text Box 30" o:spid="_x0000_s1047" type="#_x0000_t202" style="position:absolute;left:41281;top:27597;width:12769;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" fillcolor="window" stroked="f" strokeweight=".5pt">
                  <v:fill opacity="0"/>
                  <v:textbox>
                    <w:txbxContent>
                      <w:p w14:paraId="1059B8D3" w14:textId="77777777" w:rsidR="002755FD" w:rsidRPr="00B425E8" w:rsidRDefault="002755FD" w:rsidP="00586C48">
                        <w:pPr>
                          <w:pStyle w:val="NormalWeb"/>
                          <w:rPr>
                            <w:sz w:val="18"/>
                            <w:szCs w:val="18"/>
                          </w:rPr>
                        </w:pPr>
                        <w:r w:rsidRPr="00B425E8">
                          <w:rPr>
                            <w:color w:val="000000" w:themeColor="text1"/>
                            <w:kern w:val="24"/>
                            <w:sz w:val="18"/>
                            <w:szCs w:val="18"/>
                          </w:rPr>
                          <w:t>VDE-SAT DOWN</w:t>
                        </w:r>
                      </w:p>
                    </w:txbxContent>
                  </v:textbox>
                </v:shape>
                <v:shape id="Text Box 34" o:spid="_x0000_s1048" type="#_x0000_t202" style="position:absolute;left:7575;top:31311;width:47384;height:2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" fillcolor="window" stroked="f" strokeweight=".5pt">
                  <v:fill opacity="0"/>
                  <v:textbox>
                    <w:txbxContent>
                      <w:p w14:paraId="68DD8E74" w14:textId="77777777" w:rsidR="002755FD" w:rsidRDefault="002755FD" w:rsidP="00586C48">
                        <w:pPr>
                          <w:pStyle w:val="NormalWeb"/>
                          <w:rPr>
                            <w:sz w:val="24"/>
                          </w:rPr>
                        </w:pPr>
                        <w:r w:rsidRPr="00A924D6">
                          <w:rPr>
                            <w:rFonts w:asciiTheme="minorHAnsi" w:hAnsiTheme="minorHAnsi"/>
                            <w:color w:val="000000" w:themeColor="text1"/>
                            <w:kern w:val="24"/>
                          </w:rPr>
                          <w:t xml:space="preserve">Voice VHF discontinued on January 1st 2017 on ASM and VDE </w:t>
                        </w:r>
                        <w:r>
                          <w:rPr>
                            <w:color w:val="000000" w:themeColor="text1"/>
                            <w:kern w:val="24"/>
                          </w:rPr>
                          <w:t>channels</w:t>
                        </w:r>
                      </w:p>
                    </w:txbxContent>
                  </v:textbox>
                </v:shape>
                <v:shape id="Bent-Up Arrow 79" o:spid="_x0000_s1049" style="position:absolute;left:6229;top:30960;width:1778;height:1899;flip:x;visibility:visible;mso-wrap-style:square;v-text-anchor:middle" coordsize="177800,18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" path="m,154712r103256,l103256,68828r-39390,l120833,r56967,68828l138409,68828r,121037l,189865,,154712xe" fillcolor="windowText" strokecolor="windowText" strokeweight="1pt">
                  <v:stroke joinstyle="miter"/>
                  <v:path arrowok="t" o:connecttype="custom" o:connectlocs="0,154712;103256,154712;103256,68828;63866,68828;120833,0;177800,68828;138409,68828;138409,189865;0,189865;0,154712" o:connectangles="0,0,0,0,0,0,0,0,0,0"/>
                </v:shape>
                <v:rect id="Rectangle 5129" o:spid="_x0000_s1050" style="position:absolute;top:22840;width:52190;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" fillcolor="#92d050" strokecolor="#41719c" strokeweight="1pt">
                  <v:fill opacity="32896f"/>
                </v:rect>
                <v:rect id="Rectangle 5130" o:spid="_x0000_s1051" style="position:absolute;top:15621;width:52190;height:6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" fillcolor="#5b9bd5" strokecolor="#41719c" strokeweight="1pt">
                  <v:fill opacity="32896f"/>
                </v:rect>
                <v:shape id="Pentagon 82" o:spid="_x0000_s1052" type="#_x0000_t15" style="position:absolute;left:7118;top:11633;width:12192;height:10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" adj="12606" fillcolor="#fdffa3" strokecolor="#41719c" strokeweight="1pt">
                  <v:textbox>
                    <w:txbxContent>
                      <w:p w14:paraId="4D698875" w14:textId="77777777" w:rsidR="002755FD" w:rsidRDefault="002755FD" w:rsidP="00586C48">
                        <w:pPr>
                          <w:pStyle w:val="NormalWeb"/>
                          <w:jc w:val="center"/>
                          <w:rPr>
                            <w:sz w:val="24"/>
                          </w:rPr>
                        </w:pPr>
                        <w:r>
                          <w:rPr>
                            <w:color w:val="000000"/>
                            <w:kern w:val="24"/>
                          </w:rPr>
                          <w:t>VDE</w:t>
                        </w:r>
                      </w:p>
                    </w:txbxContent>
                  </v:textbox>
                </v:shape>
                <v:shape id="Pentagon 83" o:spid="_x0000_s1053" type="#_x0000_t15" style="position:absolute;left:20358;top:11633;width:12274;height:14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" adj="10800" fillcolor="#fbff4f" strokecolor="#41719c" strokeweight="1pt">
                  <v:textbox>
                    <w:txbxContent>
                      <w:p w14:paraId="203B6BEB" w14:textId="77777777" w:rsidR="002755FD" w:rsidRDefault="002755FD" w:rsidP="00586C48">
                        <w:pPr>
                          <w:pStyle w:val="NormalWeb"/>
                          <w:jc w:val="center"/>
                          <w:rPr>
                            <w:sz w:val="24"/>
                          </w:rPr>
                        </w:pPr>
                        <w:r>
                          <w:rPr>
                            <w:color w:val="000000"/>
                            <w:kern w:val="24"/>
                          </w:rPr>
                          <w:t>VDE + ASM</w:t>
                        </w:r>
                      </w:p>
                    </w:txbxContent>
                  </v:textbox>
                </v:shape>
                <v:shape id="Pentagon 84" o:spid="_x0000_s1054" type="#_x0000_t15" style="position:absolute;left:33712;top:11620;width:12192;height:18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" adj="10800" fillcolor="#f9ff01" strokecolor="#41719c" strokeweight="1pt">
                  <v:textbox>
                    <w:txbxContent>
                      <w:p w14:paraId="1EEDE258" w14:textId="77777777" w:rsidR="002755FD" w:rsidRDefault="002755FD" w:rsidP="00586C48">
                        <w:pPr>
                          <w:pStyle w:val="NormalWeb"/>
                          <w:jc w:val="center"/>
                          <w:rPr>
                            <w:sz w:val="24"/>
                          </w:rPr>
                        </w:pPr>
                        <w:r>
                          <w:rPr>
                            <w:color w:val="000000"/>
                            <w:kern w:val="24"/>
                          </w:rPr>
                          <w:t>VDE + ASM + SAT</w:t>
                        </w:r>
                      </w:p>
                    </w:txbxContent>
                  </v:textbox>
                </v:shape>
                <v:shape id="Text Box 29" o:spid="_x0000_s1055" type="#_x0000_t202" style="position:absolute;left:47231;top:17494;width:6382;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" fillcolor="window" stroked="f" strokeweight=".5pt">
                  <v:fill opacity="0"/>
                  <v:textbox>
                    <w:txbxContent>
                      <w:p w14:paraId="54C32E76" w14:textId="77777777" w:rsidR="002755FD" w:rsidRPr="00B425E8" w:rsidRDefault="002755FD" w:rsidP="00586C48">
                        <w:pPr>
                          <w:pStyle w:val="NormalWeb"/>
                          <w:rPr>
                            <w:sz w:val="18"/>
                            <w:szCs w:val="18"/>
                          </w:rPr>
                        </w:pPr>
                        <w:r w:rsidRPr="00B425E8">
                          <w:rPr>
                            <w:color w:val="000000" w:themeColor="text1"/>
                            <w:kern w:val="24"/>
                            <w:sz w:val="18"/>
                            <w:szCs w:val="18"/>
                          </w:rPr>
                          <w:t>VDE</w:t>
                        </w:r>
                      </w:p>
                    </w:txbxContent>
                  </v:textbox>
                </v:shape>
                <v:shape id="Text Box 28" o:spid="_x0000_s1056" type="#_x0000_t202" style="position:absolute;left:46628;top:22758;width:8540;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" fillcolor="window" stroked="f" strokeweight=".5pt">
                  <v:fill opacity="0"/>
                  <v:textbox>
                    <w:txbxContent>
                      <w:p w14:paraId="75FAB38B" w14:textId="77777777" w:rsidR="002755FD" w:rsidRPr="00B425E8" w:rsidRDefault="002755FD" w:rsidP="00586C48">
                        <w:pPr>
                          <w:pStyle w:val="NormalWeb"/>
                          <w:rPr>
                            <w:sz w:val="18"/>
                            <w:szCs w:val="18"/>
                          </w:rPr>
                        </w:pPr>
                        <w:r w:rsidRPr="00B425E8">
                          <w:rPr>
                            <w:color w:val="000000" w:themeColor="text1"/>
                            <w:kern w:val="24"/>
                            <w:sz w:val="18"/>
                            <w:szCs w:val="18"/>
                          </w:rPr>
                          <w:t>ASM 1</w:t>
                        </w:r>
                        <w:r w:rsidRPr="00B425E8">
                          <w:rPr>
                            <w:color w:val="000000" w:themeColor="text1"/>
                            <w:kern w:val="24"/>
                            <w:sz w:val="18"/>
                            <w:szCs w:val="18"/>
                          </w:rPr>
                          <w:br/>
                          <w:t>ASM 2</w:t>
                        </w:r>
                      </w:p>
                    </w:txbxContent>
                  </v:textbox>
                </v:shape>
                <v:shape id="Text Box 24" o:spid="_x0000_s1057" type="#_x0000_t202" style="position:absolute;left:20643;top:27584;width:10719;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" fillcolor="window" stroked="f" strokeweight=".5pt">
                  <v:fill opacity="0"/>
                  <v:textbox>
                    <w:txbxContent>
                      <w:p w14:paraId="3F8E434B" w14:textId="77777777" w:rsidR="002755FD" w:rsidRPr="00586C48" w:rsidRDefault="002755FD" w:rsidP="00586C48">
                        <w:pPr>
                          <w:pStyle w:val="NormalWeb"/>
                          <w:rPr>
                            <w:sz w:val="18"/>
                            <w:szCs w:val="18"/>
                          </w:rPr>
                        </w:pPr>
                        <w:r w:rsidRPr="00586C48">
                          <w:rPr>
                            <w:color w:val="000000" w:themeColor="text1"/>
                            <w:kern w:val="24"/>
                            <w:sz w:val="18"/>
                            <w:szCs w:val="18"/>
                          </w:rPr>
                          <w:t>ASM-SAT UP</w:t>
                        </w:r>
                      </w:p>
                    </w:txbxContent>
                  </v:textbox>
                </v:shape>
                <w10:anchorlock/>
              </v:group>
            </w:pict>
          </mc:Fallback>
        </mc:AlternateContent>
      </w:r>
    </w:p>
    <w:p w14:paraId="76061605" w14:textId="40426923" w:rsidR="00586C48" w:rsidRPr="00F55AD7" w:rsidRDefault="00586C48" w:rsidP="00586C48">
      <w:pPr>
        <w:pStyle w:val="Figurecaption"/>
        <w:jc w:val="center"/>
      </w:pPr>
      <w:bookmarkStart w:id="46" w:name="_Toc465163200"/>
      <w:r w:rsidRPr="00F55AD7">
        <w:t>Implementation of VDES</w:t>
      </w:r>
      <w:bookmarkEnd w:id="46"/>
    </w:p>
    <w:p w14:paraId="6ADE5AFC" w14:textId="50F3BD63" w:rsidR="00586C48" w:rsidRPr="00F55AD7" w:rsidRDefault="00586C48" w:rsidP="009217F2">
      <w:pPr>
        <w:pStyle w:val="BodyText"/>
      </w:pPr>
      <w:r w:rsidRPr="00F55AD7">
        <w:t>The introduction of VDES is expected to happen through four operational phases:</w:t>
      </w:r>
    </w:p>
    <w:p w14:paraId="753039D1" w14:textId="77777777" w:rsidR="00586C48" w:rsidRPr="00F55AD7" w:rsidRDefault="00586C48" w:rsidP="00586C48">
      <w:pPr>
        <w:pStyle w:val="List1"/>
        <w:rPr>
          <w:rFonts w:eastAsia="MS Mincho"/>
        </w:rPr>
      </w:pPr>
      <w:r w:rsidRPr="00F55AD7">
        <w:rPr>
          <w:rFonts w:eastAsia="MS Mincho"/>
        </w:rPr>
        <w:t>(2016) AIS exists as defined by ITU.R M.1371-5 on the AIS frequencies, and Coastal Stations use the ASM and VDE frequencies for Voice VHF.</w:t>
      </w:r>
    </w:p>
    <w:p w14:paraId="5627081A" w14:textId="70DB306E" w:rsidR="00586C48" w:rsidRPr="00F55AD7" w:rsidRDefault="00586C48" w:rsidP="00586C48">
      <w:pPr>
        <w:pStyle w:val="List1"/>
        <w:rPr>
          <w:rFonts w:eastAsia="MS Mincho"/>
        </w:rPr>
      </w:pPr>
      <w:r w:rsidRPr="00F55AD7">
        <w:rPr>
          <w:rFonts w:eastAsia="MS Mincho"/>
        </w:rPr>
        <w:t xml:space="preserve">(2017-2018) Post WRC15 - AIS+ASM: Regionally, where there is an urgent need for offloading the AIS VDL from significant ASM traffic, it is recommended to allow the introduction of 4-channel AIS + ASM devices. These devices may receive and transmit ASM on </w:t>
      </w:r>
      <w:r w:rsidR="0084098D" w:rsidRPr="00F55AD7">
        <w:rPr>
          <w:rFonts w:eastAsia="MS Mincho"/>
        </w:rPr>
        <w:t>the ASM1 and ASM2 frequencies,</w:t>
      </w:r>
      <w:r w:rsidRPr="00F55AD7">
        <w:rPr>
          <w:rFonts w:eastAsia="MS Mincho"/>
        </w:rPr>
        <w:t xml:space="preserve"> but shall discontinue their transmit capability, using the existing GMSK modulation after January 1st 2019 unless a software upgrade enables them to participate in the modulation and access scheme</w:t>
      </w:r>
      <w:r w:rsidR="0084098D" w:rsidRPr="00F55AD7">
        <w:rPr>
          <w:rFonts w:eastAsia="MS Mincho"/>
        </w:rPr>
        <w:t xml:space="preserve"> agreed for the ASM frequencies</w:t>
      </w:r>
      <w:r w:rsidRPr="00F55AD7">
        <w:rPr>
          <w:rFonts w:eastAsia="MS Mincho"/>
        </w:rPr>
        <w:t>. Note that the ASM frequencies will need to be shared with the VHF voice service from Coast Stations in many areas during this time frame.</w:t>
      </w:r>
    </w:p>
    <w:p w14:paraId="326EACFB" w14:textId="539DE64F" w:rsidR="00586C48" w:rsidRPr="00F55AD7" w:rsidRDefault="00586C48" w:rsidP="00586C48">
      <w:pPr>
        <w:pStyle w:val="List1"/>
        <w:rPr>
          <w:rFonts w:eastAsia="MS Mincho"/>
        </w:rPr>
      </w:pPr>
      <w:r w:rsidRPr="00F55AD7">
        <w:rPr>
          <w:rFonts w:eastAsia="MS Mincho"/>
        </w:rPr>
        <w:t>(2019-2020) It is foreseen that the when the VDES is finalized, initial operational capability can be established after January 1st 2019, replacing any GMSK modulation on the ASM1 and ASM2 frequencies, and introducing terrestrial VDE. Note that both the ASM and VDE frequencies will still need to be shared with the voice VHF service in many areas.</w:t>
      </w:r>
    </w:p>
    <w:p w14:paraId="31B5512A" w14:textId="569BA485" w:rsidR="00586C48" w:rsidRPr="00F55AD7" w:rsidRDefault="00586C48" w:rsidP="009217F2">
      <w:pPr>
        <w:pStyle w:val="List1"/>
        <w:rPr>
          <w:rFonts w:eastAsia="MS Mincho"/>
        </w:rPr>
      </w:pPr>
      <w:r w:rsidRPr="00F55AD7">
        <w:rPr>
          <w:rFonts w:eastAsia="MS Mincho"/>
        </w:rPr>
        <w:t>(2021+) When a satellite service is developed, full operational capability of the VDES including the Satellite frequencies can be achieved</w:t>
      </w:r>
      <w:r w:rsidR="00F55AD7">
        <w:rPr>
          <w:rFonts w:eastAsia="MS Mincho"/>
        </w:rPr>
        <w:t>.</w:t>
      </w:r>
    </w:p>
    <w:p w14:paraId="4501E891" w14:textId="68FEEA73" w:rsidR="003A6A32" w:rsidRPr="00F55AD7" w:rsidRDefault="003A6A32" w:rsidP="0046464D">
      <w:pPr>
        <w:pStyle w:val="Heading2"/>
      </w:pPr>
      <w:bookmarkStart w:id="47" w:name="_Toc465163152"/>
      <w:r w:rsidRPr="00F55AD7">
        <w:t>Overview</w:t>
      </w:r>
      <w:bookmarkEnd w:id="47"/>
    </w:p>
    <w:p w14:paraId="033A873A" w14:textId="77777777" w:rsidR="0046464D" w:rsidRPr="00F55AD7" w:rsidRDefault="0046464D" w:rsidP="0046464D">
      <w:pPr>
        <w:pStyle w:val="Heading2separationline"/>
      </w:pPr>
    </w:p>
    <w:p w14:paraId="2D761031" w14:textId="7E82F7E9" w:rsidR="00586C48" w:rsidRPr="00F55AD7" w:rsidRDefault="00586C48" w:rsidP="00586C48">
      <w:pPr>
        <w:pStyle w:val="BodyText"/>
      </w:pPr>
      <w:r w:rsidRPr="00F55AD7">
        <w:t>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transmitted with a</w:t>
      </w:r>
      <w:r w:rsidR="00F55AD7">
        <w:t xml:space="preserve"> high confidence of reception.</w:t>
      </w:r>
      <w:ins w:id="48" w:author="Jillian Carson-Jackson" w:date="2017-08-29T23:24:00Z">
        <w:r w:rsidR="002755FD">
          <w:t xml:space="preserve">  VDES increases the capability for digital data exchange in a manner similar to AIS, which includes provision of data to vessels in a geographic area (broadcast), to a group of vessels (addressed) or to a fleet of vessels (addressed).  </w:t>
        </w:r>
      </w:ins>
    </w:p>
    <w:p w14:paraId="7DDD40D9" w14:textId="2348C046" w:rsidR="003A6A32" w:rsidRPr="00F55AD7" w:rsidRDefault="00586C48" w:rsidP="00586C48">
      <w:pPr>
        <w:pStyle w:val="BodyText"/>
      </w:pPr>
      <w:r w:rsidRPr="00F55AD7">
        <w:t>In this document, when communications from ship to shore are referenced, this includes ship to satellite to shore and shore to satellite to ship.  It is noted that, following WRC-15, the full satellite capability of VDES is still under development a</w:t>
      </w:r>
      <w:r w:rsidR="00F55AD7">
        <w:t>nd will be reviewed at WRC-19.</w:t>
      </w:r>
    </w:p>
    <w:p w14:paraId="42C267EF" w14:textId="5230007D" w:rsidR="0046464D" w:rsidRPr="00F55AD7" w:rsidRDefault="0046464D" w:rsidP="0046464D">
      <w:pPr>
        <w:pStyle w:val="Heading1"/>
      </w:pPr>
      <w:bookmarkStart w:id="49" w:name="_Toc465163153"/>
      <w:r w:rsidRPr="00F55AD7">
        <w:lastRenderedPageBreak/>
        <w:t>GENERAL DESCRIPTION</w:t>
      </w:r>
      <w:bookmarkEnd w:id="49"/>
    </w:p>
    <w:p w14:paraId="168F8E95" w14:textId="77777777" w:rsidR="0046464D" w:rsidRPr="00F55AD7" w:rsidRDefault="0046464D" w:rsidP="0046464D">
      <w:pPr>
        <w:pStyle w:val="Heading1separatationline"/>
      </w:pPr>
    </w:p>
    <w:p w14:paraId="371A0B06" w14:textId="1C5DB56F" w:rsidR="0046464D" w:rsidRPr="00F55AD7" w:rsidRDefault="0046464D" w:rsidP="0046464D">
      <w:pPr>
        <w:pStyle w:val="BodyText"/>
      </w:pPr>
      <w:r w:rsidRPr="00F55AD7">
        <w:t>The VDES should improve the safety of life at sea, the safety and efficiency of navigation, and the protection of marine environment and enhance maritime safety and security.  These goals will be achieved through efficient and effective use of maritime radiocommunications, incorporating the following functional requirements:</w:t>
      </w:r>
    </w:p>
    <w:p w14:paraId="7D25BECA" w14:textId="6F39BDAA" w:rsidR="0046464D" w:rsidRPr="00F55AD7" w:rsidRDefault="0046464D" w:rsidP="0084098D">
      <w:pPr>
        <w:pStyle w:val="List1"/>
        <w:numPr>
          <w:ilvl w:val="0"/>
          <w:numId w:val="37"/>
        </w:numPr>
      </w:pPr>
      <w:r w:rsidRPr="00F55AD7">
        <w:t>As a means of AIS.</w:t>
      </w:r>
    </w:p>
    <w:p w14:paraId="2C1554E1" w14:textId="67AB5868" w:rsidR="0046464D" w:rsidRPr="00F55AD7" w:rsidRDefault="0046464D" w:rsidP="0046464D">
      <w:pPr>
        <w:pStyle w:val="List1"/>
      </w:pPr>
      <w:r w:rsidRPr="00F55AD7">
        <w:t>As a means of radiocommunications equipment through exchange of digital data between ship and ship, ship and shore including satellite via AIS, Application Specific Messages (ASM) and VHF Data Exchange (VDE).</w:t>
      </w:r>
    </w:p>
    <w:p w14:paraId="6862CDF5" w14:textId="311D8629" w:rsidR="0046464D" w:rsidRPr="00F55AD7" w:rsidRDefault="0046464D" w:rsidP="0046464D">
      <w:pPr>
        <w:pStyle w:val="List1"/>
      </w:pPr>
      <w:r w:rsidRPr="00F55AD7">
        <w:t>As a means of applications external to the VDES equipment itself.  These applications use AIS, ASM or VDE separately or combined.</w:t>
      </w:r>
    </w:p>
    <w:p w14:paraId="31842891" w14:textId="5AA63E76" w:rsidR="0046464D" w:rsidRPr="00F55AD7" w:rsidRDefault="0046464D" w:rsidP="0046464D">
      <w:pPr>
        <w:pStyle w:val="Heading2"/>
      </w:pPr>
      <w:bookmarkStart w:id="50" w:name="_Toc465163154"/>
      <w:r w:rsidRPr="00F55AD7">
        <w:t>System concept</w:t>
      </w:r>
      <w:bookmarkEnd w:id="50"/>
    </w:p>
    <w:p w14:paraId="1D8D8EA6" w14:textId="77777777" w:rsidR="0046464D" w:rsidRPr="00F55AD7" w:rsidRDefault="0046464D" w:rsidP="0046464D">
      <w:pPr>
        <w:pStyle w:val="Heading2separationline"/>
      </w:pPr>
    </w:p>
    <w:p w14:paraId="1B8FA411" w14:textId="0BDA2132" w:rsidR="00586C48" w:rsidRPr="00F55AD7" w:rsidRDefault="00586C48" w:rsidP="00586C48">
      <w:pPr>
        <w:pStyle w:val="BodyText"/>
      </w:pPr>
      <w:r w:rsidRPr="00F55AD7">
        <w:t xml:space="preserve">The VDES concept was originally proposed to address emerging indications of overload of the VHF Data Link (VDL) of AIS and simultaneously enable a wider seamless data exchange for e-navigation, potentially supporting the modernization of GMDSS.  In addition, VDES could support the increasing communications requirements identified through the development of </w:t>
      </w:r>
      <w:r w:rsidR="00F55AD7">
        <w:t>e</w:t>
      </w:r>
      <w:r w:rsidRPr="00F55AD7">
        <w:t xml:space="preserve">-Navigation, as documented in the </w:t>
      </w:r>
      <w:r w:rsidR="00F55AD7">
        <w:t>e</w:t>
      </w:r>
      <w:r w:rsidRPr="00F55AD7">
        <w:t>-Navigation Strate</w:t>
      </w:r>
      <w:r w:rsidR="00F55AD7">
        <w:t>gic Implementation Plan (SIP).</w:t>
      </w:r>
    </w:p>
    <w:p w14:paraId="7095D9F1" w14:textId="26AE0ECB" w:rsidR="00586C48" w:rsidRPr="00F55AD7" w:rsidRDefault="00586C48" w:rsidP="00586C48">
      <w:pPr>
        <w:pStyle w:val="BodyText"/>
      </w:pPr>
      <w:r w:rsidRPr="00F55AD7">
        <w:t xml:space="preserve">The purpose of e-navigation is to enhance berth-to-berth navigation and related services for safety and security at sea and protection of the marine environment. </w:t>
      </w:r>
      <w:r w:rsidR="00F55AD7">
        <w:t xml:space="preserve"> e</w:t>
      </w:r>
      <w:r w:rsidRPr="00F55AD7">
        <w:t>-navigation seeks to enhance maritime safety through simplification and harmonization of information.  In addition, e-navigation seeks to facilitate and increase efficiency of maritime trade and transport by improved information exchange.</w:t>
      </w:r>
    </w:p>
    <w:p w14:paraId="3FD6F47A" w14:textId="77777777" w:rsidR="00586C48" w:rsidRPr="00F55AD7" w:rsidRDefault="00586C48" w:rsidP="00586C48">
      <w:pPr>
        <w:pStyle w:val="BodyText"/>
      </w:pPr>
      <w:r w:rsidRPr="00F55AD7">
        <w:t xml:space="preserve">The VDES system concept recognises the parallel work being carried out related to e-navigation maritime service portfolios (MSP).  Where applicable, these MSP are referenced in this user requirements document. </w:t>
      </w:r>
    </w:p>
    <w:p w14:paraId="286AD9B1" w14:textId="7E7A501E" w:rsidR="0046464D" w:rsidRPr="00F55AD7" w:rsidRDefault="00586C48" w:rsidP="00586C48">
      <w:pPr>
        <w:pStyle w:val="BodyText"/>
      </w:pPr>
      <w:r w:rsidRPr="00F55AD7">
        <w:t>Table 1 identifies the e-navigation maritime service portfolios (MSP) as defined by IMO e-navigation strategic implementation plan (SIP) (NCSR1/28/Annex 7</w:t>
      </w:r>
      <w:r w:rsidR="00854BCE" w:rsidRPr="00F55AD7">
        <w:t>)</w:t>
      </w:r>
      <w:r w:rsidR="00F55AD7">
        <w:t>.</w:t>
      </w:r>
    </w:p>
    <w:p w14:paraId="262E1D8A" w14:textId="34A30188" w:rsidR="0046464D" w:rsidRPr="00F55AD7" w:rsidRDefault="0046464D" w:rsidP="00854BCE">
      <w:pPr>
        <w:pStyle w:val="Tablecaption"/>
        <w:jc w:val="center"/>
      </w:pPr>
      <w:bookmarkStart w:id="51" w:name="_Toc465163197"/>
      <w:r w:rsidRPr="00F55AD7">
        <w:t>Maritime Service Portfolio, IMO e-navigation Strategic Implementation Plan</w:t>
      </w:r>
      <w:bookmarkEnd w:id="51"/>
    </w:p>
    <w:tbl>
      <w:tblPr>
        <w:tblStyle w:val="TableGrid"/>
        <w:tblW w:w="0" w:type="auto"/>
        <w:jc w:val="center"/>
        <w:tblLook w:val="04A0" w:firstRow="1" w:lastRow="0" w:firstColumn="1" w:lastColumn="0" w:noHBand="0" w:noVBand="1"/>
      </w:tblPr>
      <w:tblGrid>
        <w:gridCol w:w="2541"/>
        <w:gridCol w:w="6701"/>
      </w:tblGrid>
      <w:tr w:rsidR="00854BCE" w:rsidRPr="00F55AD7" w14:paraId="46456CCC" w14:textId="77777777" w:rsidTr="00F55AD7">
        <w:trPr>
          <w:tblHeader/>
          <w:jc w:val="center"/>
        </w:trPr>
        <w:tc>
          <w:tcPr>
            <w:tcW w:w="2541" w:type="dxa"/>
          </w:tcPr>
          <w:p w14:paraId="31E8EF84" w14:textId="77777777" w:rsidR="00854BCE" w:rsidRPr="00F55AD7" w:rsidRDefault="00854BCE" w:rsidP="00854BCE">
            <w:pPr>
              <w:pStyle w:val="Tableheading"/>
              <w:rPr>
                <w:lang w:val="en-GB"/>
              </w:rPr>
            </w:pPr>
            <w:r w:rsidRPr="00F55AD7">
              <w:rPr>
                <w:lang w:val="en-GB"/>
              </w:rPr>
              <w:t>MSP reference</w:t>
            </w:r>
          </w:p>
        </w:tc>
        <w:tc>
          <w:tcPr>
            <w:tcW w:w="6701" w:type="dxa"/>
          </w:tcPr>
          <w:p w14:paraId="50396E33" w14:textId="77777777" w:rsidR="00854BCE" w:rsidRPr="00F55AD7" w:rsidRDefault="00854BCE" w:rsidP="00854BCE">
            <w:pPr>
              <w:pStyle w:val="Tabletext"/>
            </w:pPr>
            <w:r w:rsidRPr="00F55AD7">
              <w:t>Service</w:t>
            </w:r>
          </w:p>
        </w:tc>
      </w:tr>
      <w:tr w:rsidR="00854BCE" w:rsidRPr="00F55AD7" w14:paraId="7CD04CF4" w14:textId="77777777" w:rsidTr="00F55AD7">
        <w:trPr>
          <w:jc w:val="center"/>
        </w:trPr>
        <w:tc>
          <w:tcPr>
            <w:tcW w:w="2541" w:type="dxa"/>
          </w:tcPr>
          <w:p w14:paraId="706BB8E1" w14:textId="77777777" w:rsidR="00854BCE" w:rsidRPr="00F55AD7" w:rsidRDefault="00854BCE" w:rsidP="00854BCE">
            <w:pPr>
              <w:pStyle w:val="Tableheading"/>
              <w:rPr>
                <w:lang w:val="en-GB"/>
              </w:rPr>
            </w:pPr>
            <w:r w:rsidRPr="00F55AD7">
              <w:rPr>
                <w:lang w:val="en-GB"/>
              </w:rPr>
              <w:t>MSP 1</w:t>
            </w:r>
          </w:p>
        </w:tc>
        <w:tc>
          <w:tcPr>
            <w:tcW w:w="6701" w:type="dxa"/>
          </w:tcPr>
          <w:p w14:paraId="6FA089B8" w14:textId="77777777" w:rsidR="00854BCE" w:rsidRPr="00F55AD7" w:rsidRDefault="00854BCE" w:rsidP="00854BCE">
            <w:pPr>
              <w:pStyle w:val="Tabletext"/>
            </w:pPr>
            <w:r w:rsidRPr="00F55AD7">
              <w:rPr>
                <w:color w:val="000000"/>
              </w:rPr>
              <w:t>VTS Information Service (IS);</w:t>
            </w:r>
          </w:p>
        </w:tc>
      </w:tr>
      <w:tr w:rsidR="00854BCE" w:rsidRPr="00F55AD7" w14:paraId="33173F96" w14:textId="77777777" w:rsidTr="00F55AD7">
        <w:trPr>
          <w:trHeight w:val="359"/>
          <w:jc w:val="center"/>
        </w:trPr>
        <w:tc>
          <w:tcPr>
            <w:tcW w:w="2541" w:type="dxa"/>
          </w:tcPr>
          <w:p w14:paraId="5E25293F" w14:textId="77777777" w:rsidR="00854BCE" w:rsidRPr="00F55AD7" w:rsidRDefault="00854BCE" w:rsidP="00854BCE">
            <w:pPr>
              <w:pStyle w:val="Tableheading"/>
              <w:rPr>
                <w:lang w:val="en-GB"/>
              </w:rPr>
            </w:pPr>
            <w:r w:rsidRPr="00F55AD7">
              <w:rPr>
                <w:lang w:val="en-GB"/>
              </w:rPr>
              <w:t>MSP 2</w:t>
            </w:r>
          </w:p>
        </w:tc>
        <w:tc>
          <w:tcPr>
            <w:tcW w:w="6701" w:type="dxa"/>
          </w:tcPr>
          <w:p w14:paraId="52AC326C" w14:textId="77777777" w:rsidR="00854BCE" w:rsidRPr="00F55AD7" w:rsidRDefault="00854BCE" w:rsidP="00854BCE">
            <w:pPr>
              <w:pStyle w:val="Tabletext"/>
              <w:rPr>
                <w:color w:val="000000"/>
              </w:rPr>
            </w:pPr>
            <w:r w:rsidRPr="00F55AD7">
              <w:rPr>
                <w:color w:val="000000"/>
              </w:rPr>
              <w:t>VTS Navigation Assistance Service (NAS)</w:t>
            </w:r>
          </w:p>
        </w:tc>
      </w:tr>
      <w:tr w:rsidR="00854BCE" w:rsidRPr="00F55AD7" w14:paraId="18F964D6" w14:textId="77777777" w:rsidTr="00F55AD7">
        <w:trPr>
          <w:jc w:val="center"/>
        </w:trPr>
        <w:tc>
          <w:tcPr>
            <w:tcW w:w="2541" w:type="dxa"/>
          </w:tcPr>
          <w:p w14:paraId="1DEF3BFB" w14:textId="77777777" w:rsidR="00854BCE" w:rsidRPr="00F55AD7" w:rsidRDefault="00854BCE" w:rsidP="00854BCE">
            <w:pPr>
              <w:pStyle w:val="Tableheading"/>
              <w:rPr>
                <w:lang w:val="en-GB"/>
              </w:rPr>
            </w:pPr>
            <w:r w:rsidRPr="00F55AD7">
              <w:rPr>
                <w:lang w:val="en-GB"/>
              </w:rPr>
              <w:t>MSP 3</w:t>
            </w:r>
          </w:p>
        </w:tc>
        <w:tc>
          <w:tcPr>
            <w:tcW w:w="6701" w:type="dxa"/>
          </w:tcPr>
          <w:p w14:paraId="7DDCC187" w14:textId="77777777" w:rsidR="00854BCE" w:rsidRPr="00F55AD7" w:rsidRDefault="00854BCE" w:rsidP="00854BCE">
            <w:pPr>
              <w:pStyle w:val="Tabletext"/>
              <w:rPr>
                <w:color w:val="000000"/>
              </w:rPr>
            </w:pPr>
            <w:r w:rsidRPr="00F55AD7">
              <w:rPr>
                <w:color w:val="000000"/>
              </w:rPr>
              <w:t>VTS Traffic Organization Service (TOS)</w:t>
            </w:r>
          </w:p>
        </w:tc>
      </w:tr>
      <w:tr w:rsidR="00854BCE" w:rsidRPr="00F55AD7" w14:paraId="684538C9" w14:textId="77777777" w:rsidTr="00F55AD7">
        <w:trPr>
          <w:jc w:val="center"/>
        </w:trPr>
        <w:tc>
          <w:tcPr>
            <w:tcW w:w="2541" w:type="dxa"/>
          </w:tcPr>
          <w:p w14:paraId="329E24E8" w14:textId="77777777" w:rsidR="00854BCE" w:rsidRPr="00F55AD7" w:rsidRDefault="00854BCE" w:rsidP="00854BCE">
            <w:pPr>
              <w:pStyle w:val="Tableheading"/>
              <w:rPr>
                <w:lang w:val="en-GB"/>
              </w:rPr>
            </w:pPr>
            <w:r w:rsidRPr="00F55AD7">
              <w:rPr>
                <w:lang w:val="en-GB"/>
              </w:rPr>
              <w:t>MSP 4</w:t>
            </w:r>
          </w:p>
        </w:tc>
        <w:tc>
          <w:tcPr>
            <w:tcW w:w="6701" w:type="dxa"/>
          </w:tcPr>
          <w:p w14:paraId="77FAB6D6" w14:textId="77777777" w:rsidR="00854BCE" w:rsidRPr="00F55AD7" w:rsidRDefault="00854BCE" w:rsidP="00854BCE">
            <w:pPr>
              <w:pStyle w:val="Tabletext"/>
              <w:rPr>
                <w:color w:val="000000"/>
              </w:rPr>
            </w:pPr>
            <w:r w:rsidRPr="00F55AD7">
              <w:rPr>
                <w:color w:val="000000"/>
              </w:rPr>
              <w:t>Local Port Service (LPS)</w:t>
            </w:r>
          </w:p>
        </w:tc>
      </w:tr>
      <w:tr w:rsidR="00854BCE" w:rsidRPr="00F55AD7" w14:paraId="3CE59D25" w14:textId="77777777" w:rsidTr="00F55AD7">
        <w:trPr>
          <w:jc w:val="center"/>
        </w:trPr>
        <w:tc>
          <w:tcPr>
            <w:tcW w:w="2541" w:type="dxa"/>
          </w:tcPr>
          <w:p w14:paraId="42A05967" w14:textId="77777777" w:rsidR="00854BCE" w:rsidRPr="00F55AD7" w:rsidRDefault="00854BCE" w:rsidP="00854BCE">
            <w:pPr>
              <w:pStyle w:val="Tableheading"/>
              <w:rPr>
                <w:lang w:val="en-GB"/>
              </w:rPr>
            </w:pPr>
            <w:r w:rsidRPr="00F55AD7">
              <w:rPr>
                <w:lang w:val="en-GB"/>
              </w:rPr>
              <w:t>MSP 5</w:t>
            </w:r>
          </w:p>
        </w:tc>
        <w:tc>
          <w:tcPr>
            <w:tcW w:w="6701" w:type="dxa"/>
          </w:tcPr>
          <w:p w14:paraId="1C928ADA" w14:textId="77777777" w:rsidR="00854BCE" w:rsidRPr="00F55AD7" w:rsidRDefault="00854BCE" w:rsidP="00854BCE">
            <w:pPr>
              <w:pStyle w:val="Tabletext"/>
              <w:rPr>
                <w:color w:val="000000"/>
              </w:rPr>
            </w:pPr>
            <w:r w:rsidRPr="00F55AD7">
              <w:rPr>
                <w:color w:val="000000"/>
              </w:rPr>
              <w:t>Maritime Safety Information (MSI) service</w:t>
            </w:r>
          </w:p>
        </w:tc>
      </w:tr>
      <w:tr w:rsidR="00854BCE" w:rsidRPr="00F55AD7" w14:paraId="563A2C02" w14:textId="77777777" w:rsidTr="00F55AD7">
        <w:trPr>
          <w:jc w:val="center"/>
        </w:trPr>
        <w:tc>
          <w:tcPr>
            <w:tcW w:w="2541" w:type="dxa"/>
          </w:tcPr>
          <w:p w14:paraId="4FCA6703" w14:textId="77777777" w:rsidR="00854BCE" w:rsidRPr="00F55AD7" w:rsidRDefault="00854BCE" w:rsidP="00854BCE">
            <w:pPr>
              <w:pStyle w:val="Tableheading"/>
              <w:rPr>
                <w:lang w:val="en-GB"/>
              </w:rPr>
            </w:pPr>
            <w:r w:rsidRPr="00F55AD7">
              <w:rPr>
                <w:lang w:val="en-GB"/>
              </w:rPr>
              <w:t>MSP 6</w:t>
            </w:r>
          </w:p>
        </w:tc>
        <w:tc>
          <w:tcPr>
            <w:tcW w:w="6701" w:type="dxa"/>
          </w:tcPr>
          <w:p w14:paraId="22DEBE60" w14:textId="77777777" w:rsidR="00854BCE" w:rsidRPr="00F55AD7" w:rsidRDefault="00854BCE" w:rsidP="00854BCE">
            <w:pPr>
              <w:pStyle w:val="Tabletext"/>
              <w:rPr>
                <w:color w:val="000000"/>
              </w:rPr>
            </w:pPr>
            <w:r w:rsidRPr="00F55AD7">
              <w:rPr>
                <w:color w:val="000000"/>
              </w:rPr>
              <w:t>pilotage service</w:t>
            </w:r>
          </w:p>
        </w:tc>
      </w:tr>
      <w:tr w:rsidR="00854BCE" w:rsidRPr="00F55AD7" w14:paraId="32F193BD" w14:textId="77777777" w:rsidTr="00F55AD7">
        <w:trPr>
          <w:jc w:val="center"/>
        </w:trPr>
        <w:tc>
          <w:tcPr>
            <w:tcW w:w="2541" w:type="dxa"/>
          </w:tcPr>
          <w:p w14:paraId="10B73F57" w14:textId="77777777" w:rsidR="00854BCE" w:rsidRPr="00F55AD7" w:rsidRDefault="00854BCE" w:rsidP="00854BCE">
            <w:pPr>
              <w:pStyle w:val="Tableheading"/>
              <w:rPr>
                <w:lang w:val="en-GB"/>
              </w:rPr>
            </w:pPr>
            <w:r w:rsidRPr="00F55AD7">
              <w:rPr>
                <w:lang w:val="en-GB"/>
              </w:rPr>
              <w:t>MSP 7</w:t>
            </w:r>
          </w:p>
        </w:tc>
        <w:tc>
          <w:tcPr>
            <w:tcW w:w="6701" w:type="dxa"/>
          </w:tcPr>
          <w:p w14:paraId="6105B4AF" w14:textId="77777777" w:rsidR="00854BCE" w:rsidRPr="00F55AD7" w:rsidRDefault="00854BCE" w:rsidP="00854BCE">
            <w:pPr>
              <w:pStyle w:val="Tabletext"/>
              <w:rPr>
                <w:color w:val="000000"/>
              </w:rPr>
            </w:pPr>
            <w:r w:rsidRPr="00F55AD7">
              <w:rPr>
                <w:color w:val="000000"/>
              </w:rPr>
              <w:t>tugs service</w:t>
            </w:r>
          </w:p>
        </w:tc>
      </w:tr>
      <w:tr w:rsidR="00854BCE" w:rsidRPr="00F55AD7" w14:paraId="3D3BCD64" w14:textId="77777777" w:rsidTr="00F55AD7">
        <w:trPr>
          <w:jc w:val="center"/>
        </w:trPr>
        <w:tc>
          <w:tcPr>
            <w:tcW w:w="2541" w:type="dxa"/>
          </w:tcPr>
          <w:p w14:paraId="78BD7E4B" w14:textId="77777777" w:rsidR="00854BCE" w:rsidRPr="00F55AD7" w:rsidRDefault="00854BCE" w:rsidP="00854BCE">
            <w:pPr>
              <w:pStyle w:val="Tableheading"/>
              <w:rPr>
                <w:lang w:val="en-GB"/>
              </w:rPr>
            </w:pPr>
            <w:r w:rsidRPr="00F55AD7">
              <w:rPr>
                <w:lang w:val="en-GB"/>
              </w:rPr>
              <w:t>MSP 8</w:t>
            </w:r>
          </w:p>
        </w:tc>
        <w:tc>
          <w:tcPr>
            <w:tcW w:w="6701" w:type="dxa"/>
          </w:tcPr>
          <w:p w14:paraId="18A2EBC6" w14:textId="77777777" w:rsidR="00854BCE" w:rsidRPr="00F55AD7" w:rsidRDefault="00854BCE" w:rsidP="00854BCE">
            <w:pPr>
              <w:pStyle w:val="Tabletext"/>
              <w:rPr>
                <w:color w:val="000000"/>
              </w:rPr>
            </w:pPr>
            <w:r w:rsidRPr="00F55AD7">
              <w:rPr>
                <w:color w:val="000000"/>
              </w:rPr>
              <w:t>vessel shore reporting</w:t>
            </w:r>
          </w:p>
        </w:tc>
      </w:tr>
      <w:tr w:rsidR="00854BCE" w:rsidRPr="00F55AD7" w14:paraId="186FDC30" w14:textId="77777777" w:rsidTr="00F55AD7">
        <w:trPr>
          <w:jc w:val="center"/>
        </w:trPr>
        <w:tc>
          <w:tcPr>
            <w:tcW w:w="2541" w:type="dxa"/>
          </w:tcPr>
          <w:p w14:paraId="3A435397" w14:textId="77777777" w:rsidR="00854BCE" w:rsidRPr="00F55AD7" w:rsidRDefault="00854BCE" w:rsidP="00854BCE">
            <w:pPr>
              <w:pStyle w:val="Tableheading"/>
              <w:rPr>
                <w:lang w:val="en-GB"/>
              </w:rPr>
            </w:pPr>
            <w:r w:rsidRPr="00F55AD7">
              <w:rPr>
                <w:lang w:val="en-GB"/>
              </w:rPr>
              <w:t>MSP 9</w:t>
            </w:r>
          </w:p>
        </w:tc>
        <w:tc>
          <w:tcPr>
            <w:tcW w:w="6701" w:type="dxa"/>
          </w:tcPr>
          <w:p w14:paraId="43EA8EAA" w14:textId="77777777" w:rsidR="00854BCE" w:rsidRPr="00F55AD7" w:rsidRDefault="00854BCE" w:rsidP="00854BCE">
            <w:pPr>
              <w:pStyle w:val="Tabletext"/>
              <w:rPr>
                <w:color w:val="000000"/>
              </w:rPr>
            </w:pPr>
            <w:r w:rsidRPr="00F55AD7">
              <w:rPr>
                <w:color w:val="000000"/>
              </w:rPr>
              <w:t>Telemedical Maritime Assistance Service (TMAS)</w:t>
            </w:r>
          </w:p>
        </w:tc>
      </w:tr>
      <w:tr w:rsidR="00854BCE" w:rsidRPr="00F55AD7" w14:paraId="259B3F4C" w14:textId="77777777" w:rsidTr="00F55AD7">
        <w:trPr>
          <w:jc w:val="center"/>
        </w:trPr>
        <w:tc>
          <w:tcPr>
            <w:tcW w:w="2541" w:type="dxa"/>
          </w:tcPr>
          <w:p w14:paraId="165EDB68" w14:textId="77777777" w:rsidR="00854BCE" w:rsidRPr="00F55AD7" w:rsidRDefault="00854BCE" w:rsidP="00854BCE">
            <w:pPr>
              <w:pStyle w:val="Tableheading"/>
              <w:rPr>
                <w:lang w:val="en-GB"/>
              </w:rPr>
            </w:pPr>
            <w:r w:rsidRPr="00F55AD7">
              <w:rPr>
                <w:lang w:val="en-GB"/>
              </w:rPr>
              <w:t>MSP 10</w:t>
            </w:r>
          </w:p>
        </w:tc>
        <w:tc>
          <w:tcPr>
            <w:tcW w:w="6701" w:type="dxa"/>
          </w:tcPr>
          <w:p w14:paraId="5013E093" w14:textId="77777777" w:rsidR="00854BCE" w:rsidRPr="00F55AD7" w:rsidRDefault="00854BCE" w:rsidP="00854BCE">
            <w:pPr>
              <w:pStyle w:val="Tabletext"/>
              <w:rPr>
                <w:color w:val="000000"/>
              </w:rPr>
            </w:pPr>
            <w:r w:rsidRPr="00F55AD7">
              <w:rPr>
                <w:color w:val="000000"/>
              </w:rPr>
              <w:t>Maritime Assistance Service (MAS)</w:t>
            </w:r>
          </w:p>
        </w:tc>
      </w:tr>
      <w:tr w:rsidR="00854BCE" w:rsidRPr="00F55AD7" w14:paraId="3587CC8A" w14:textId="77777777" w:rsidTr="00F55AD7">
        <w:trPr>
          <w:jc w:val="center"/>
        </w:trPr>
        <w:tc>
          <w:tcPr>
            <w:tcW w:w="2541" w:type="dxa"/>
          </w:tcPr>
          <w:p w14:paraId="4FD7FC8F" w14:textId="77777777" w:rsidR="00854BCE" w:rsidRPr="00F55AD7" w:rsidRDefault="00854BCE" w:rsidP="00854BCE">
            <w:pPr>
              <w:pStyle w:val="Tableheading"/>
              <w:rPr>
                <w:lang w:val="en-GB"/>
              </w:rPr>
            </w:pPr>
            <w:r w:rsidRPr="00F55AD7">
              <w:rPr>
                <w:lang w:val="en-GB"/>
              </w:rPr>
              <w:t>MSP 11</w:t>
            </w:r>
          </w:p>
        </w:tc>
        <w:tc>
          <w:tcPr>
            <w:tcW w:w="6701" w:type="dxa"/>
          </w:tcPr>
          <w:p w14:paraId="2C00CB66" w14:textId="77777777" w:rsidR="00854BCE" w:rsidRPr="00F55AD7" w:rsidRDefault="00854BCE" w:rsidP="00854BCE">
            <w:pPr>
              <w:pStyle w:val="Tabletext"/>
              <w:rPr>
                <w:color w:val="000000"/>
              </w:rPr>
            </w:pPr>
            <w:r w:rsidRPr="00F55AD7">
              <w:rPr>
                <w:color w:val="000000"/>
              </w:rPr>
              <w:t>nautical chart service</w:t>
            </w:r>
          </w:p>
        </w:tc>
      </w:tr>
      <w:tr w:rsidR="00854BCE" w:rsidRPr="00F55AD7" w14:paraId="4A194349" w14:textId="77777777" w:rsidTr="00F55AD7">
        <w:trPr>
          <w:jc w:val="center"/>
        </w:trPr>
        <w:tc>
          <w:tcPr>
            <w:tcW w:w="2541" w:type="dxa"/>
          </w:tcPr>
          <w:p w14:paraId="35BEA4B9" w14:textId="77777777" w:rsidR="00854BCE" w:rsidRPr="00F55AD7" w:rsidRDefault="00854BCE" w:rsidP="00854BCE">
            <w:pPr>
              <w:pStyle w:val="Tableheading"/>
              <w:rPr>
                <w:lang w:val="en-GB"/>
              </w:rPr>
            </w:pPr>
            <w:r w:rsidRPr="00F55AD7">
              <w:rPr>
                <w:lang w:val="en-GB"/>
              </w:rPr>
              <w:t>MSP 12</w:t>
            </w:r>
          </w:p>
        </w:tc>
        <w:tc>
          <w:tcPr>
            <w:tcW w:w="6701" w:type="dxa"/>
          </w:tcPr>
          <w:p w14:paraId="6DC217D5" w14:textId="77777777" w:rsidR="00854BCE" w:rsidRPr="00F55AD7" w:rsidRDefault="00854BCE" w:rsidP="00854BCE">
            <w:pPr>
              <w:pStyle w:val="Tabletext"/>
              <w:rPr>
                <w:color w:val="000000"/>
              </w:rPr>
            </w:pPr>
            <w:r w:rsidRPr="00F55AD7">
              <w:rPr>
                <w:color w:val="000000"/>
              </w:rPr>
              <w:t>nautical publications service</w:t>
            </w:r>
          </w:p>
        </w:tc>
      </w:tr>
      <w:tr w:rsidR="00854BCE" w:rsidRPr="00F55AD7" w14:paraId="0DC7A57C" w14:textId="77777777" w:rsidTr="00F55AD7">
        <w:trPr>
          <w:jc w:val="center"/>
        </w:trPr>
        <w:tc>
          <w:tcPr>
            <w:tcW w:w="2541" w:type="dxa"/>
          </w:tcPr>
          <w:p w14:paraId="46371991" w14:textId="77777777" w:rsidR="00854BCE" w:rsidRPr="00F55AD7" w:rsidRDefault="00854BCE" w:rsidP="00854BCE">
            <w:pPr>
              <w:pStyle w:val="Tableheading"/>
              <w:rPr>
                <w:lang w:val="en-GB"/>
              </w:rPr>
            </w:pPr>
            <w:r w:rsidRPr="00F55AD7">
              <w:rPr>
                <w:lang w:val="en-GB"/>
              </w:rPr>
              <w:t>MSP 13</w:t>
            </w:r>
          </w:p>
        </w:tc>
        <w:tc>
          <w:tcPr>
            <w:tcW w:w="6701" w:type="dxa"/>
          </w:tcPr>
          <w:p w14:paraId="4ADCA58B" w14:textId="77777777" w:rsidR="00854BCE" w:rsidRPr="00F55AD7" w:rsidRDefault="00854BCE" w:rsidP="00854BCE">
            <w:pPr>
              <w:pStyle w:val="Tabletext"/>
              <w:rPr>
                <w:color w:val="000000"/>
              </w:rPr>
            </w:pPr>
            <w:r w:rsidRPr="00F55AD7">
              <w:rPr>
                <w:color w:val="000000"/>
              </w:rPr>
              <w:t>ice navigation service</w:t>
            </w:r>
          </w:p>
        </w:tc>
      </w:tr>
      <w:tr w:rsidR="00854BCE" w:rsidRPr="00F55AD7" w14:paraId="79E238E7" w14:textId="77777777" w:rsidTr="00F55AD7">
        <w:trPr>
          <w:jc w:val="center"/>
        </w:trPr>
        <w:tc>
          <w:tcPr>
            <w:tcW w:w="2541" w:type="dxa"/>
          </w:tcPr>
          <w:p w14:paraId="3F242D4F" w14:textId="77777777" w:rsidR="00854BCE" w:rsidRPr="00F55AD7" w:rsidRDefault="00854BCE" w:rsidP="00854BCE">
            <w:pPr>
              <w:pStyle w:val="Tableheading"/>
              <w:rPr>
                <w:lang w:val="en-GB"/>
              </w:rPr>
            </w:pPr>
            <w:r w:rsidRPr="00F55AD7">
              <w:rPr>
                <w:lang w:val="en-GB"/>
              </w:rPr>
              <w:t>MSP 14</w:t>
            </w:r>
          </w:p>
        </w:tc>
        <w:tc>
          <w:tcPr>
            <w:tcW w:w="6701" w:type="dxa"/>
          </w:tcPr>
          <w:p w14:paraId="69EB106E" w14:textId="77777777" w:rsidR="00854BCE" w:rsidRPr="00F55AD7" w:rsidRDefault="00854BCE" w:rsidP="00854BCE">
            <w:pPr>
              <w:pStyle w:val="Tabletext"/>
              <w:rPr>
                <w:color w:val="000000"/>
              </w:rPr>
            </w:pPr>
            <w:r w:rsidRPr="00F55AD7">
              <w:rPr>
                <w:color w:val="000000"/>
              </w:rPr>
              <w:t>Meteorological information service</w:t>
            </w:r>
          </w:p>
        </w:tc>
      </w:tr>
      <w:tr w:rsidR="00854BCE" w:rsidRPr="00F55AD7" w14:paraId="721DE441" w14:textId="77777777" w:rsidTr="00F55AD7">
        <w:trPr>
          <w:jc w:val="center"/>
        </w:trPr>
        <w:tc>
          <w:tcPr>
            <w:tcW w:w="2541" w:type="dxa"/>
          </w:tcPr>
          <w:p w14:paraId="76ADFA2A" w14:textId="77777777" w:rsidR="00854BCE" w:rsidRPr="00F55AD7" w:rsidRDefault="00854BCE" w:rsidP="00854BCE">
            <w:pPr>
              <w:pStyle w:val="Tableheading"/>
              <w:rPr>
                <w:lang w:val="en-GB"/>
              </w:rPr>
            </w:pPr>
            <w:r w:rsidRPr="00F55AD7">
              <w:rPr>
                <w:lang w:val="en-GB"/>
              </w:rPr>
              <w:lastRenderedPageBreak/>
              <w:t>MSP 15</w:t>
            </w:r>
          </w:p>
        </w:tc>
        <w:tc>
          <w:tcPr>
            <w:tcW w:w="6701" w:type="dxa"/>
          </w:tcPr>
          <w:p w14:paraId="0B630E07" w14:textId="77777777" w:rsidR="00854BCE" w:rsidRPr="00F55AD7" w:rsidRDefault="00854BCE" w:rsidP="00854BCE">
            <w:pPr>
              <w:pStyle w:val="Tabletext"/>
              <w:rPr>
                <w:color w:val="000000"/>
              </w:rPr>
            </w:pPr>
            <w:r w:rsidRPr="00F55AD7">
              <w:rPr>
                <w:color w:val="000000"/>
              </w:rPr>
              <w:t>real-time hydrographic and environmental information services</w:t>
            </w:r>
          </w:p>
        </w:tc>
      </w:tr>
      <w:tr w:rsidR="00854BCE" w:rsidRPr="00F55AD7" w14:paraId="74B8D84C" w14:textId="77777777" w:rsidTr="00F55AD7">
        <w:trPr>
          <w:jc w:val="center"/>
        </w:trPr>
        <w:tc>
          <w:tcPr>
            <w:tcW w:w="2541" w:type="dxa"/>
          </w:tcPr>
          <w:p w14:paraId="7FCA76EA" w14:textId="77777777" w:rsidR="00854BCE" w:rsidRPr="00F55AD7" w:rsidRDefault="00854BCE" w:rsidP="00854BCE">
            <w:pPr>
              <w:pStyle w:val="Tableheading"/>
              <w:rPr>
                <w:lang w:val="en-GB"/>
              </w:rPr>
            </w:pPr>
            <w:r w:rsidRPr="00F55AD7">
              <w:rPr>
                <w:lang w:val="en-GB"/>
              </w:rPr>
              <w:t>MSP 16</w:t>
            </w:r>
          </w:p>
        </w:tc>
        <w:tc>
          <w:tcPr>
            <w:tcW w:w="6701" w:type="dxa"/>
          </w:tcPr>
          <w:p w14:paraId="1540DF07" w14:textId="77777777" w:rsidR="00854BCE" w:rsidRPr="00F55AD7" w:rsidRDefault="00854BCE" w:rsidP="00854BCE">
            <w:pPr>
              <w:pStyle w:val="Tabletext"/>
              <w:rPr>
                <w:color w:val="000000"/>
              </w:rPr>
            </w:pPr>
            <w:r w:rsidRPr="00F55AD7">
              <w:rPr>
                <w:color w:val="000000"/>
              </w:rPr>
              <w:t>Search and Rescue (SAR) Service</w:t>
            </w:r>
          </w:p>
        </w:tc>
      </w:tr>
    </w:tbl>
    <w:p w14:paraId="1BB61E4A" w14:textId="77777777" w:rsidR="00854BCE" w:rsidRPr="00F55AD7" w:rsidRDefault="00854BCE" w:rsidP="00854BCE">
      <w:pPr>
        <w:pStyle w:val="BodyText"/>
      </w:pPr>
    </w:p>
    <w:p w14:paraId="6018672C" w14:textId="211980FB" w:rsidR="00854BCE" w:rsidRPr="00F55AD7" w:rsidRDefault="00854BCE" w:rsidP="00854BCE">
      <w:pPr>
        <w:pStyle w:val="BodyText"/>
      </w:pPr>
      <w:r w:rsidRPr="00F55AD7">
        <w:t xml:space="preserve">The system concept, including VDES functions and frequency usage are illustrated pictorially in </w:t>
      </w:r>
      <w:r w:rsidR="00274B97" w:rsidRPr="00F55AD7">
        <w:rPr>
          <w:highlight w:val="yellow"/>
        </w:rPr>
        <w:fldChar w:fldCharType="begin"/>
      </w:r>
      <w:r w:rsidR="00274B97" w:rsidRPr="00F55AD7">
        <w:instrText xml:space="preserve"> REF _Ref454465117 \r \h </w:instrText>
      </w:r>
      <w:r w:rsidR="00274B97" w:rsidRPr="00F55AD7">
        <w:rPr>
          <w:highlight w:val="yellow"/>
        </w:rPr>
      </w:r>
      <w:r w:rsidR="00274B97" w:rsidRPr="00F55AD7">
        <w:rPr>
          <w:highlight w:val="yellow"/>
        </w:rPr>
        <w:fldChar w:fldCharType="separate"/>
      </w:r>
      <w:r w:rsidR="009B372E">
        <w:t>Figure 2</w:t>
      </w:r>
      <w:r w:rsidR="00274B97" w:rsidRPr="00F55AD7">
        <w:rPr>
          <w:highlight w:val="yellow"/>
        </w:rPr>
        <w:fldChar w:fldCharType="end"/>
      </w:r>
      <w:r w:rsidRPr="00F55AD7">
        <w:t xml:space="preserve"> (full system)</w:t>
      </w:r>
      <w:ins w:id="52" w:author="Jillian Carson-Jackson" w:date="2017-08-29T23:26:00Z">
        <w:r w:rsidR="002755FD">
          <w:t>.</w:t>
        </w:r>
      </w:ins>
      <w:r w:rsidRPr="00F55AD7">
        <w:t xml:space="preserve"> </w:t>
      </w:r>
    </w:p>
    <w:p w14:paraId="19436D88" w14:textId="4D8270AA" w:rsidR="00854BCE" w:rsidRPr="00F55AD7" w:rsidRDefault="00F16C7D" w:rsidP="00854BCE">
      <w:pPr>
        <w:pStyle w:val="BodyText"/>
        <w:jc w:val="center"/>
      </w:pPr>
      <w:r w:rsidRPr="008B586E">
        <w:rPr>
          <w:noProof/>
          <w:lang w:val="en-IE" w:eastAsia="en-IE"/>
        </w:rPr>
        <w:drawing>
          <wp:inline distT="0" distB="0" distL="0" distR="0" wp14:anchorId="20290AF1" wp14:editId="61958994">
            <wp:extent cx="5286375" cy="3524077"/>
            <wp:effectExtent l="0" t="0" r="0" b="635"/>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22"/>
                    <a:srcRect b="3270"/>
                    <a:stretch/>
                  </pic:blipFill>
                  <pic:spPr>
                    <a:xfrm>
                      <a:off x="0" y="0"/>
                      <a:ext cx="5302320" cy="3534706"/>
                    </a:xfrm>
                    <a:prstGeom prst="rect">
                      <a:avLst/>
                    </a:prstGeom>
                  </pic:spPr>
                </pic:pic>
              </a:graphicData>
            </a:graphic>
          </wp:inline>
        </w:drawing>
      </w:r>
    </w:p>
    <w:p w14:paraId="233AF819" w14:textId="05541B19" w:rsidR="00854BCE" w:rsidRPr="00F55AD7" w:rsidRDefault="00854BCE" w:rsidP="00854BCE">
      <w:pPr>
        <w:pStyle w:val="Figurecaption"/>
        <w:jc w:val="center"/>
      </w:pPr>
      <w:bookmarkStart w:id="53" w:name="_Ref454465117"/>
      <w:bookmarkStart w:id="54" w:name="_Toc465163201"/>
      <w:r w:rsidRPr="00F55AD7">
        <w:t>VDES functions and frequency use – full system</w:t>
      </w:r>
      <w:bookmarkEnd w:id="53"/>
      <w:bookmarkEnd w:id="54"/>
    </w:p>
    <w:p w14:paraId="6C7AB7D9" w14:textId="3AEBF3AC" w:rsidR="00495DDA" w:rsidRPr="00F55AD7" w:rsidRDefault="00495DDA" w:rsidP="00495DDA">
      <w:pPr>
        <w:pStyle w:val="Heading2"/>
      </w:pPr>
      <w:bookmarkStart w:id="55" w:name="_Toc465163155"/>
      <w:r w:rsidRPr="00F55AD7">
        <w:t>Concept of operations</w:t>
      </w:r>
      <w:bookmarkEnd w:id="55"/>
    </w:p>
    <w:p w14:paraId="16E370DD" w14:textId="77777777" w:rsidR="00495DDA" w:rsidRPr="00F55AD7" w:rsidRDefault="00495DDA" w:rsidP="00495DDA">
      <w:pPr>
        <w:pStyle w:val="Heading2separationline"/>
      </w:pPr>
    </w:p>
    <w:p w14:paraId="499F7614" w14:textId="77777777" w:rsidR="00495DDA" w:rsidRPr="00F55AD7" w:rsidRDefault="00495DDA" w:rsidP="00495DDA">
      <w:pPr>
        <w:pStyle w:val="BodyText"/>
      </w:pPr>
      <w:r w:rsidRPr="00F55AD7">
        <w:t>The key concept of operation of the VDES includes:</w:t>
      </w:r>
    </w:p>
    <w:p w14:paraId="296BE610" w14:textId="62F82097" w:rsidR="00586C48" w:rsidRPr="00F55AD7" w:rsidRDefault="00586C48" w:rsidP="00382C28">
      <w:pPr>
        <w:pStyle w:val="List1"/>
        <w:numPr>
          <w:ilvl w:val="0"/>
          <w:numId w:val="32"/>
        </w:numPr>
      </w:pPr>
      <w:r w:rsidRPr="00F55AD7">
        <w:t xml:space="preserve">The VDES </w:t>
      </w:r>
      <w:r w:rsidR="003276DE" w:rsidRPr="00F55AD7">
        <w:t>provides</w:t>
      </w:r>
      <w:r w:rsidRPr="00F55AD7">
        <w:t xml:space="preserve"> a capability of data exchange between ships and shore users by</w:t>
      </w:r>
      <w:r w:rsidR="00F55AD7">
        <w:t xml:space="preserve"> terrestrial or satellite link.</w:t>
      </w:r>
    </w:p>
    <w:p w14:paraId="2B65B7B3" w14:textId="323A02C6" w:rsidR="00586C48" w:rsidRPr="00F55AD7" w:rsidRDefault="00586C48" w:rsidP="00382C28">
      <w:pPr>
        <w:pStyle w:val="List1"/>
        <w:numPr>
          <w:ilvl w:val="0"/>
          <w:numId w:val="32"/>
        </w:numPr>
      </w:pPr>
      <w:r w:rsidRPr="00F55AD7">
        <w:t>Data exchange from the ship may occur automatically or manually.</w:t>
      </w:r>
    </w:p>
    <w:p w14:paraId="7845173B" w14:textId="045AB981" w:rsidR="00586C48" w:rsidRPr="00F55AD7" w:rsidRDefault="00586C48" w:rsidP="00382C28">
      <w:pPr>
        <w:pStyle w:val="List1"/>
        <w:numPr>
          <w:ilvl w:val="0"/>
          <w:numId w:val="32"/>
        </w:numPr>
      </w:pPr>
      <w:r w:rsidRPr="00F55AD7">
        <w:t>Data exchange use</w:t>
      </w:r>
      <w:r w:rsidR="003276DE" w:rsidRPr="00F55AD7">
        <w:t>s</w:t>
      </w:r>
      <w:r w:rsidR="00F55AD7">
        <w:t xml:space="preserve"> the designated VHF channel(s).</w:t>
      </w:r>
    </w:p>
    <w:p w14:paraId="0D991E09" w14:textId="51EAE4FC" w:rsidR="00586C48" w:rsidRPr="00F55AD7" w:rsidRDefault="00586C48" w:rsidP="00382C28">
      <w:pPr>
        <w:pStyle w:val="List1"/>
        <w:numPr>
          <w:ilvl w:val="0"/>
          <w:numId w:val="32"/>
        </w:numPr>
      </w:pPr>
      <w:r w:rsidRPr="00F55AD7">
        <w:t>Transmission and reception of the data occur</w:t>
      </w:r>
      <w:r w:rsidR="003276DE" w:rsidRPr="00F55AD7">
        <w:t>s</w:t>
      </w:r>
      <w:r w:rsidRPr="00F55AD7">
        <w:t xml:space="preserve"> with the minimum involvement of ship’s personnel.</w:t>
      </w:r>
    </w:p>
    <w:p w14:paraId="4621EC74" w14:textId="2646A70D" w:rsidR="00586C48" w:rsidRPr="00F55AD7" w:rsidRDefault="00586C48" w:rsidP="00382C28">
      <w:pPr>
        <w:pStyle w:val="List1"/>
        <w:numPr>
          <w:ilvl w:val="0"/>
          <w:numId w:val="32"/>
        </w:numPr>
      </w:pPr>
      <w:r w:rsidRPr="00F55AD7">
        <w:t>The VDES incl</w:t>
      </w:r>
      <w:r w:rsidR="00F55AD7">
        <w:t>udes existing AIS applications.</w:t>
      </w:r>
    </w:p>
    <w:p w14:paraId="1E78E5ED" w14:textId="4E5BA07B" w:rsidR="00586C48" w:rsidRPr="00F55AD7" w:rsidRDefault="00586C48" w:rsidP="00382C28">
      <w:pPr>
        <w:pStyle w:val="List1"/>
        <w:numPr>
          <w:ilvl w:val="0"/>
          <w:numId w:val="32"/>
        </w:numPr>
      </w:pPr>
      <w:r w:rsidRPr="00F55AD7">
        <w:t>The VDES includes existing ASM</w:t>
      </w:r>
      <w:r w:rsidR="001C77FB" w:rsidRPr="00F55AD7">
        <w:t>.</w:t>
      </w:r>
    </w:p>
    <w:p w14:paraId="1F196906" w14:textId="6FE5341F" w:rsidR="00586C48" w:rsidRPr="00F55AD7" w:rsidRDefault="00586C48" w:rsidP="00382C28">
      <w:pPr>
        <w:pStyle w:val="List1"/>
        <w:numPr>
          <w:ilvl w:val="0"/>
          <w:numId w:val="32"/>
        </w:numPr>
      </w:pPr>
      <w:r w:rsidRPr="00F55AD7">
        <w:t>VDES additional capabilities include support of</w:t>
      </w:r>
      <w:r w:rsidR="00F55AD7">
        <w:t xml:space="preserve"> the VHF Data Exchange (VDE).</w:t>
      </w:r>
    </w:p>
    <w:p w14:paraId="2CDEE04D" w14:textId="470D8545" w:rsidR="00586C48" w:rsidRPr="00F55AD7" w:rsidRDefault="00586C48" w:rsidP="00382C28">
      <w:pPr>
        <w:pStyle w:val="List1"/>
        <w:numPr>
          <w:ilvl w:val="0"/>
          <w:numId w:val="32"/>
        </w:numPr>
      </w:pPr>
      <w:r w:rsidRPr="00F55AD7">
        <w:t>The VDES related applications should support language independent communications (e.g. through the use</w:t>
      </w:r>
      <w:r w:rsidR="003276DE" w:rsidRPr="00F55AD7">
        <w:t xml:space="preserve"> of a digital data dictionaries</w:t>
      </w:r>
      <w:r w:rsidRPr="00F55AD7">
        <w:t>)</w:t>
      </w:r>
      <w:r w:rsidR="001C77FB" w:rsidRPr="00F55AD7">
        <w:t>.</w:t>
      </w:r>
    </w:p>
    <w:p w14:paraId="7D4FAAA2" w14:textId="61570C4D" w:rsidR="00586C48" w:rsidRPr="00F55AD7" w:rsidRDefault="00586C48" w:rsidP="00382C28">
      <w:pPr>
        <w:pStyle w:val="List1"/>
        <w:numPr>
          <w:ilvl w:val="0"/>
          <w:numId w:val="32"/>
        </w:numPr>
      </w:pPr>
      <w:r w:rsidRPr="00F55AD7">
        <w:t>The VDES implement</w:t>
      </w:r>
      <w:r w:rsidR="003276DE" w:rsidRPr="00F55AD7">
        <w:t>s</w:t>
      </w:r>
      <w:r w:rsidRPr="00F55AD7">
        <w:t xml:space="preserve"> data integrity monitoring at the VDE</w:t>
      </w:r>
      <w:r w:rsidR="00F55AD7">
        <w:t>S link level (e.g. check sum).</w:t>
      </w:r>
    </w:p>
    <w:p w14:paraId="7451FFAF" w14:textId="3F1C2AE3" w:rsidR="00586C48" w:rsidRPr="00F55AD7" w:rsidRDefault="00586C48" w:rsidP="00382C28">
      <w:pPr>
        <w:pStyle w:val="List1"/>
        <w:numPr>
          <w:ilvl w:val="0"/>
          <w:numId w:val="32"/>
        </w:numPr>
      </w:pPr>
      <w:r w:rsidRPr="00F55AD7">
        <w:t xml:space="preserve">The VDES related applications </w:t>
      </w:r>
      <w:r w:rsidR="003276DE" w:rsidRPr="00F55AD7">
        <w:t>address</w:t>
      </w:r>
      <w:r w:rsidRPr="00F55AD7">
        <w:t xml:space="preserve"> cyber security (e.g. authentication, key management and, if required, encryption)</w:t>
      </w:r>
      <w:r w:rsidR="001C77FB" w:rsidRPr="00F55AD7">
        <w:t>.</w:t>
      </w:r>
    </w:p>
    <w:p w14:paraId="08CAE014" w14:textId="2C876122" w:rsidR="00586C48" w:rsidRPr="00F55AD7" w:rsidRDefault="00586C48" w:rsidP="00382C28">
      <w:pPr>
        <w:pStyle w:val="List1"/>
        <w:numPr>
          <w:ilvl w:val="0"/>
          <w:numId w:val="32"/>
        </w:numPr>
      </w:pPr>
      <w:r w:rsidRPr="00F55AD7">
        <w:lastRenderedPageBreak/>
        <w:t xml:space="preserve">The VDES </w:t>
      </w:r>
      <w:r w:rsidR="003276DE" w:rsidRPr="00F55AD7">
        <w:t>has</w:t>
      </w:r>
      <w:r w:rsidRPr="00F55AD7">
        <w:t xml:space="preserve"> a high level of availability</w:t>
      </w:r>
      <w:r w:rsidR="001C77FB" w:rsidRPr="00F55AD7">
        <w:t>.</w:t>
      </w:r>
    </w:p>
    <w:p w14:paraId="6A030A59" w14:textId="37335D22" w:rsidR="00586C48" w:rsidRPr="00F55AD7" w:rsidRDefault="003276DE" w:rsidP="00382C28">
      <w:pPr>
        <w:pStyle w:val="List1"/>
        <w:numPr>
          <w:ilvl w:val="0"/>
          <w:numId w:val="32"/>
        </w:numPr>
      </w:pPr>
      <w:r w:rsidRPr="00F55AD7">
        <w:t>The VDES s</w:t>
      </w:r>
      <w:r w:rsidR="00586C48" w:rsidRPr="00F55AD7">
        <w:t>upport</w:t>
      </w:r>
      <w:r w:rsidRPr="00F55AD7">
        <w:t>s</w:t>
      </w:r>
      <w:r w:rsidR="00586C48" w:rsidRPr="00F55AD7">
        <w:t xml:space="preserve"> machine-to-machine communications (for example, interfaces with external equipment providing</w:t>
      </w:r>
      <w:r w:rsidR="00F55AD7">
        <w:t xml:space="preserve"> applications related to VDES).</w:t>
      </w:r>
    </w:p>
    <w:p w14:paraId="3DA2EDCD" w14:textId="3D1DFF88" w:rsidR="003276DE" w:rsidRPr="00F55AD7" w:rsidRDefault="00586C48" w:rsidP="00382C28">
      <w:pPr>
        <w:pStyle w:val="List1"/>
        <w:numPr>
          <w:ilvl w:val="0"/>
          <w:numId w:val="32"/>
        </w:numPr>
      </w:pPr>
      <w:r w:rsidRPr="00F55AD7">
        <w:t>The VDES related applications enable clear comprehension of the information sen</w:t>
      </w:r>
      <w:r w:rsidR="00F55AD7">
        <w:t>t / received through the VDES.</w:t>
      </w:r>
    </w:p>
    <w:p w14:paraId="3B977AD6" w14:textId="11DC4791" w:rsidR="00495DDA" w:rsidRPr="00F55AD7" w:rsidRDefault="00495DDA" w:rsidP="003276DE">
      <w:pPr>
        <w:pStyle w:val="BodyText"/>
      </w:pPr>
      <w:r w:rsidRPr="00F55AD7">
        <w:t xml:space="preserve">The concept of operations is identified in </w:t>
      </w:r>
      <w:del w:id="56" w:author="Jillian Carson-Jackson" w:date="2017-08-29T23:25:00Z">
        <w:r w:rsidR="003276DE" w:rsidRPr="00F55AD7" w:rsidDel="002755FD">
          <w:delText>[</w:delText>
        </w:r>
      </w:del>
      <w:r w:rsidR="00F55AD7">
        <w:fldChar w:fldCharType="begin"/>
      </w:r>
      <w:r w:rsidR="00F55AD7">
        <w:instrText xml:space="preserve"> REF _Ref464205710 \r \h </w:instrText>
      </w:r>
      <w:r w:rsidR="00F55AD7">
        <w:fldChar w:fldCharType="separate"/>
      </w:r>
      <w:r w:rsidR="009B372E">
        <w:t>Figure 3</w:t>
      </w:r>
      <w:r w:rsidR="00F55AD7">
        <w:fldChar w:fldCharType="end"/>
      </w:r>
      <w:ins w:id="57" w:author="Jillian Carson-Jackson" w:date="2017-08-29T23:25:00Z">
        <w:r w:rsidR="002755FD">
          <w:t>.</w:t>
        </w:r>
      </w:ins>
      <w:del w:id="58" w:author="Jillian Carson-Jackson" w:date="2017-08-29T23:25:00Z">
        <w:r w:rsidR="00F55AD7" w:rsidDel="002755FD">
          <w:delText>]</w:delText>
        </w:r>
      </w:del>
    </w:p>
    <w:p w14:paraId="6D7EB8E0" w14:textId="683019EA" w:rsidR="00495DDA" w:rsidRPr="00F55AD7" w:rsidRDefault="001C77FB" w:rsidP="00495DDA">
      <w:pPr>
        <w:pStyle w:val="BodyText"/>
        <w:jc w:val="center"/>
      </w:pPr>
      <w:r w:rsidRPr="00F55AD7">
        <w:rPr>
          <w:noProof/>
          <w:lang w:val="en-IE" w:eastAsia="en-IE"/>
        </w:rPr>
        <w:drawing>
          <wp:inline distT="0" distB="0" distL="0" distR="0" wp14:anchorId="185F1308" wp14:editId="1269D866">
            <wp:extent cx="6120130" cy="43672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4367277"/>
                    </a:xfrm>
                    <a:prstGeom prst="rect">
                      <a:avLst/>
                    </a:prstGeom>
                    <a:noFill/>
                    <a:ln>
                      <a:noFill/>
                    </a:ln>
                  </pic:spPr>
                </pic:pic>
              </a:graphicData>
            </a:graphic>
          </wp:inline>
        </w:drawing>
      </w:r>
    </w:p>
    <w:p w14:paraId="3D504659" w14:textId="2CC4AA0E" w:rsidR="00495DDA" w:rsidRPr="00F55AD7" w:rsidRDefault="00495DDA" w:rsidP="00495DDA">
      <w:pPr>
        <w:pStyle w:val="Figurecaption"/>
        <w:jc w:val="center"/>
      </w:pPr>
      <w:bookmarkStart w:id="59" w:name="_Ref464205710"/>
      <w:bookmarkStart w:id="60" w:name="_Toc465163202"/>
      <w:r w:rsidRPr="00F55AD7">
        <w:t>Concept for VDES</w:t>
      </w:r>
      <w:bookmarkEnd w:id="59"/>
      <w:bookmarkEnd w:id="60"/>
    </w:p>
    <w:p w14:paraId="11F13B4A" w14:textId="75A351EE" w:rsidR="00854BCE" w:rsidRPr="00F55AD7" w:rsidRDefault="00495DDA" w:rsidP="00495DDA">
      <w:pPr>
        <w:pStyle w:val="Heading2"/>
      </w:pPr>
      <w:bookmarkStart w:id="61" w:name="_Toc465163156"/>
      <w:r w:rsidRPr="00F55AD7">
        <w:t>General</w:t>
      </w:r>
      <w:bookmarkEnd w:id="61"/>
    </w:p>
    <w:p w14:paraId="1E211159" w14:textId="77777777" w:rsidR="00495DDA" w:rsidRPr="00F55AD7" w:rsidRDefault="00495DDA" w:rsidP="00495DDA">
      <w:pPr>
        <w:pStyle w:val="Heading2separationline"/>
      </w:pPr>
    </w:p>
    <w:p w14:paraId="103284EB" w14:textId="77777777" w:rsidR="00F50222" w:rsidRPr="00F55AD7" w:rsidRDefault="00F50222" w:rsidP="00F50222">
      <w:pPr>
        <w:pStyle w:val="BodyText"/>
        <w:rPr>
          <w:rFonts w:ascii="Calibri" w:hAnsi="Calibri"/>
        </w:rPr>
      </w:pPr>
      <w:r w:rsidRPr="00F55AD7">
        <w:rPr>
          <w:rFonts w:ascii="Calibri" w:hAnsi="Calibri"/>
        </w:rPr>
        <w:t>The VDES operates according to ITU-R M.2092, which includes the following operational characteristics:</w:t>
      </w:r>
    </w:p>
    <w:p w14:paraId="7D21F625" w14:textId="77777777" w:rsidR="00F50222" w:rsidRPr="00F55AD7" w:rsidRDefault="00F50222" w:rsidP="00382C28">
      <w:pPr>
        <w:pStyle w:val="List1"/>
        <w:numPr>
          <w:ilvl w:val="0"/>
          <w:numId w:val="34"/>
        </w:numPr>
      </w:pPr>
      <w:r w:rsidRPr="00F55AD7">
        <w:t>The system gives its highest priority to the automatic identification system (AIS) position reporting and safety related information.</w:t>
      </w:r>
    </w:p>
    <w:p w14:paraId="1AECF449" w14:textId="60497A79" w:rsidR="00F50222" w:rsidRPr="00F55AD7" w:rsidRDefault="00F50222" w:rsidP="00F50222">
      <w:pPr>
        <w:pStyle w:val="List1"/>
      </w:pPr>
      <w:r w:rsidRPr="00F55AD7">
        <w:t>The system installation is capable of receiving and processing the digital messages and interrogating calls.</w:t>
      </w:r>
    </w:p>
    <w:p w14:paraId="0F645E54" w14:textId="77777777" w:rsidR="00F50222" w:rsidRPr="00F55AD7" w:rsidRDefault="00F50222" w:rsidP="00F50222">
      <w:pPr>
        <w:pStyle w:val="List1"/>
      </w:pPr>
      <w:r w:rsidRPr="00F55AD7">
        <w:t>The system installation operates continuously while under way, moored or at anchor.</w:t>
      </w:r>
    </w:p>
    <w:p w14:paraId="18836CC6" w14:textId="77777777" w:rsidR="00F50222" w:rsidRPr="00F55AD7" w:rsidRDefault="00F50222" w:rsidP="00F50222">
      <w:pPr>
        <w:pStyle w:val="List1"/>
      </w:pPr>
      <w:r w:rsidRPr="00F55AD7">
        <w:t>The system, for the terrestrial links, uses the appropriate time-division multiple access (TDMA) techniques, access schemes and data transmission methods in a synchronized manner.</w:t>
      </w:r>
    </w:p>
    <w:p w14:paraId="04F09A83" w14:textId="77777777" w:rsidR="00F50222" w:rsidRPr="00F55AD7" w:rsidRDefault="00F50222" w:rsidP="00F50222">
      <w:pPr>
        <w:pStyle w:val="List1"/>
      </w:pPr>
      <w:r w:rsidRPr="00F55AD7">
        <w:t>The system is capable of various modes of operation, including the autonomous, assigned and polled modes.</w:t>
      </w:r>
    </w:p>
    <w:p w14:paraId="229D9F28" w14:textId="6DCCE77D" w:rsidR="00495DDA" w:rsidRPr="00F55AD7" w:rsidRDefault="00F50222" w:rsidP="00F50222">
      <w:pPr>
        <w:pStyle w:val="List1"/>
      </w:pPr>
      <w:r w:rsidRPr="00F55AD7">
        <w:t>The system prioritizes applications and adapts parameters of the transmission (robustness or capacity) while minimizing system complexity.</w:t>
      </w:r>
    </w:p>
    <w:p w14:paraId="13EF73A9" w14:textId="7DEC6984" w:rsidR="00495DDA" w:rsidRPr="00F55AD7" w:rsidRDefault="00495DDA" w:rsidP="00495DDA">
      <w:pPr>
        <w:pStyle w:val="Heading2"/>
      </w:pPr>
      <w:bookmarkStart w:id="62" w:name="_Toc465163157"/>
      <w:r w:rsidRPr="00F55AD7">
        <w:lastRenderedPageBreak/>
        <w:t xml:space="preserve">System </w:t>
      </w:r>
      <w:r w:rsidR="00380F88" w:rsidRPr="00F55AD7">
        <w:t>Overview</w:t>
      </w:r>
      <w:bookmarkEnd w:id="62"/>
    </w:p>
    <w:p w14:paraId="44F28372" w14:textId="77777777" w:rsidR="00495DDA" w:rsidRPr="00F55AD7" w:rsidRDefault="00495DDA" w:rsidP="00495DDA">
      <w:pPr>
        <w:pStyle w:val="Heading2separationline"/>
      </w:pPr>
    </w:p>
    <w:p w14:paraId="6434E1B9" w14:textId="2CB937D9" w:rsidR="00495DDA" w:rsidRPr="00F55AD7" w:rsidRDefault="00495DDA" w:rsidP="00495DDA">
      <w:pPr>
        <w:pStyle w:val="BodyText"/>
      </w:pPr>
      <w:r w:rsidRPr="00F55AD7">
        <w:t xml:space="preserve">The VDES </w:t>
      </w:r>
      <w:r w:rsidR="00380F88" w:rsidRPr="00F55AD7">
        <w:t>includes</w:t>
      </w:r>
      <w:r w:rsidRPr="00F55AD7">
        <w:t>:</w:t>
      </w:r>
    </w:p>
    <w:p w14:paraId="09ECCB06" w14:textId="1C313099" w:rsidR="00380F88" w:rsidRPr="00F55AD7" w:rsidRDefault="001C77FB" w:rsidP="00382C28">
      <w:pPr>
        <w:pStyle w:val="List1"/>
        <w:numPr>
          <w:ilvl w:val="0"/>
          <w:numId w:val="35"/>
        </w:numPr>
      </w:pPr>
      <w:r w:rsidRPr="00F55AD7">
        <w:t>A</w:t>
      </w:r>
      <w:r w:rsidR="00380F88" w:rsidRPr="00F55AD7">
        <w:t>ntenna(s), capable of transmitting and receiving data through</w:t>
      </w:r>
      <w:r w:rsidRPr="00F55AD7">
        <w:t xml:space="preserve"> terrestrial and satellite link.</w:t>
      </w:r>
    </w:p>
    <w:p w14:paraId="5C3568B0" w14:textId="6B8FEC69" w:rsidR="00380F88" w:rsidRPr="00F55AD7" w:rsidRDefault="001C77FB" w:rsidP="00380F88">
      <w:pPr>
        <w:pStyle w:val="List1"/>
      </w:pPr>
      <w:r w:rsidRPr="00F55AD7">
        <w:t>A</w:t>
      </w:r>
      <w:r w:rsidR="00380F88" w:rsidRPr="00F55AD7">
        <w:t xml:space="preserve">n AIS as set out in resolution </w:t>
      </w:r>
      <w:r w:rsidRPr="00F55AD7">
        <w:t>MSC.74(69) ANNEX3.</w:t>
      </w:r>
    </w:p>
    <w:p w14:paraId="07FE1B08" w14:textId="24C107EA" w:rsidR="00380F88" w:rsidRPr="00F55AD7" w:rsidRDefault="001C77FB" w:rsidP="00380F88">
      <w:pPr>
        <w:pStyle w:val="List1"/>
      </w:pPr>
      <w:r w:rsidRPr="00F55AD7">
        <w:t>A</w:t>
      </w:r>
      <w:r w:rsidR="00380F88" w:rsidRPr="00F55AD7">
        <w:t xml:space="preserve"> multi-function data communication and timing process that is inte</w:t>
      </w:r>
      <w:r w:rsidRPr="00F55AD7">
        <w:t>roperable with AIS, ASM and VDE.</w:t>
      </w:r>
    </w:p>
    <w:p w14:paraId="3A5FB562" w14:textId="2CB4A59E" w:rsidR="00380F88" w:rsidRPr="00F55AD7" w:rsidRDefault="001C77FB" w:rsidP="00380F88">
      <w:pPr>
        <w:pStyle w:val="List1"/>
      </w:pPr>
      <w:r w:rsidRPr="00F55AD7">
        <w:t>A</w:t>
      </w:r>
      <w:r w:rsidR="00380F88" w:rsidRPr="00F55AD7">
        <w:t xml:space="preserve"> multi-function transmitter, capable of operating on the designat</w:t>
      </w:r>
      <w:r w:rsidRPr="00F55AD7">
        <w:t>ed AIS, ASM and VDE frequencies.</w:t>
      </w:r>
    </w:p>
    <w:p w14:paraId="04BE4247" w14:textId="080F6BF4" w:rsidR="00380F88" w:rsidRPr="00F55AD7" w:rsidRDefault="001C77FB" w:rsidP="00380F88">
      <w:pPr>
        <w:pStyle w:val="List1"/>
      </w:pPr>
      <w:r w:rsidRPr="00F55AD7">
        <w:t>M</w:t>
      </w:r>
      <w:r w:rsidR="00380F88" w:rsidRPr="00F55AD7">
        <w:t>ulti-function receivers, capable of operating on the designat</w:t>
      </w:r>
      <w:r w:rsidRPr="00F55AD7">
        <w:t>ed AIS, ASM and VDE frequencies.</w:t>
      </w:r>
    </w:p>
    <w:p w14:paraId="120150D3" w14:textId="4315B1FD" w:rsidR="00380F88" w:rsidRPr="00F55AD7" w:rsidRDefault="001C77FB" w:rsidP="00380F88">
      <w:pPr>
        <w:pStyle w:val="List1"/>
      </w:pPr>
      <w:r w:rsidRPr="00F55AD7">
        <w:t>A</w:t>
      </w:r>
      <w:r w:rsidR="00380F88" w:rsidRPr="00F55AD7">
        <w:t xml:space="preserve"> means to automaticall</w:t>
      </w:r>
      <w:r w:rsidRPr="00F55AD7">
        <w:t>y input data from other sources.</w:t>
      </w:r>
    </w:p>
    <w:p w14:paraId="57865683" w14:textId="77C82909" w:rsidR="00380F88" w:rsidRPr="00F55AD7" w:rsidRDefault="001C77FB" w:rsidP="00380F88">
      <w:pPr>
        <w:pStyle w:val="List1"/>
      </w:pPr>
      <w:r w:rsidRPr="00F55AD7">
        <w:t>A</w:t>
      </w:r>
      <w:r w:rsidR="00380F88" w:rsidRPr="00F55AD7">
        <w:t xml:space="preserve"> means to automatical</w:t>
      </w:r>
      <w:r w:rsidRPr="00F55AD7">
        <w:t>ly output data to other devices.</w:t>
      </w:r>
    </w:p>
    <w:p w14:paraId="57B1D1B4" w14:textId="0FBCB202" w:rsidR="00380F88" w:rsidRPr="00F55AD7" w:rsidRDefault="001C77FB" w:rsidP="00380F88">
      <w:pPr>
        <w:pStyle w:val="List1"/>
      </w:pPr>
      <w:r w:rsidRPr="00F55AD7">
        <w:t>A</w:t>
      </w:r>
      <w:r w:rsidR="00380F88" w:rsidRPr="00F55AD7">
        <w:t xml:space="preserve"> means of ens</w:t>
      </w:r>
      <w:r w:rsidRPr="00F55AD7">
        <w:t>uring the integrity of the data.</w:t>
      </w:r>
    </w:p>
    <w:p w14:paraId="5BC6D8BB" w14:textId="4821DEE1" w:rsidR="00380F88" w:rsidRPr="00F55AD7" w:rsidRDefault="001C77FB" w:rsidP="00380F88">
      <w:pPr>
        <w:pStyle w:val="List1"/>
      </w:pPr>
      <w:r w:rsidRPr="00F55AD7">
        <w:t>A</w:t>
      </w:r>
      <w:r w:rsidR="00380F88" w:rsidRPr="00F55AD7">
        <w:t xml:space="preserve"> means to automatically or manually updat</w:t>
      </w:r>
      <w:r w:rsidRPr="00F55AD7">
        <w:t>e the device software as needed.</w:t>
      </w:r>
    </w:p>
    <w:p w14:paraId="67DB92A9" w14:textId="40FF9171" w:rsidR="00495DDA" w:rsidRPr="00F55AD7" w:rsidRDefault="001C77FB" w:rsidP="00380F88">
      <w:pPr>
        <w:pStyle w:val="List1"/>
      </w:pPr>
      <w:r w:rsidRPr="00F55AD7">
        <w:t>F</w:t>
      </w:r>
      <w:r w:rsidR="00380F88" w:rsidRPr="00F55AD7">
        <w:t>unctionality of a built in test equipment (BITE)</w:t>
      </w:r>
      <w:r w:rsidR="00495DDA" w:rsidRPr="00F55AD7">
        <w:t>.</w:t>
      </w:r>
    </w:p>
    <w:p w14:paraId="6D963BF4" w14:textId="5EA1B4E1" w:rsidR="00495DDA" w:rsidRPr="00F55AD7" w:rsidRDefault="00495DDA" w:rsidP="00693B1F">
      <w:pPr>
        <w:pStyle w:val="Heading2"/>
      </w:pPr>
      <w:bookmarkStart w:id="63" w:name="_Toc465163158"/>
      <w:r w:rsidRPr="00F55AD7">
        <w:t>Assumptions and dependencies</w:t>
      </w:r>
      <w:bookmarkEnd w:id="63"/>
    </w:p>
    <w:p w14:paraId="7CA51079" w14:textId="77777777" w:rsidR="00693B1F" w:rsidRPr="00F55AD7" w:rsidRDefault="00693B1F" w:rsidP="00693B1F">
      <w:pPr>
        <w:pStyle w:val="Heading2separationline"/>
      </w:pPr>
    </w:p>
    <w:p w14:paraId="3631864F" w14:textId="16EE5AB3" w:rsidR="00380F88" w:rsidRPr="00F55AD7" w:rsidRDefault="00380F88" w:rsidP="00380F88">
      <w:pPr>
        <w:pStyle w:val="BodyText"/>
      </w:pPr>
      <w:r w:rsidRPr="00F55AD7">
        <w:t>The applications related to the VDES address the following assumptions and dependencies:</w:t>
      </w:r>
    </w:p>
    <w:p w14:paraId="24FA4CEF" w14:textId="55059ED0" w:rsidR="00380F88" w:rsidRPr="00F55AD7" w:rsidRDefault="00380F88" w:rsidP="0084098D">
      <w:pPr>
        <w:pStyle w:val="List1"/>
        <w:numPr>
          <w:ilvl w:val="0"/>
          <w:numId w:val="38"/>
        </w:numPr>
      </w:pPr>
      <w:r w:rsidRPr="00F55AD7">
        <w:t>VDES operates with</w:t>
      </w:r>
      <w:r w:rsidR="001C77FB" w:rsidRPr="00F55AD7">
        <w:t>in the existing AIS environment.</w:t>
      </w:r>
    </w:p>
    <w:p w14:paraId="31662433" w14:textId="42073112" w:rsidR="00380F88" w:rsidRPr="00F55AD7" w:rsidRDefault="00380F88" w:rsidP="00380F88">
      <w:pPr>
        <w:pStyle w:val="List1"/>
      </w:pPr>
      <w:r w:rsidRPr="00F55AD7">
        <w:t>VDES respects and supports requirements for GMDSS communications, including SAR, urgency, and safety related messages.</w:t>
      </w:r>
    </w:p>
    <w:p w14:paraId="368774EC" w14:textId="4CECB452" w:rsidR="00380F88" w:rsidRPr="00F55AD7" w:rsidRDefault="00380F88" w:rsidP="00380F88">
      <w:pPr>
        <w:pStyle w:val="List1"/>
      </w:pPr>
      <w:r w:rsidRPr="00F55AD7">
        <w:t>VDES applications are</w:t>
      </w:r>
      <w:r w:rsidR="00F55AD7">
        <w:t xml:space="preserve"> uniquely identified</w:t>
      </w:r>
      <w:r w:rsidR="001C77FB" w:rsidRPr="00F55AD7">
        <w:t>.</w:t>
      </w:r>
    </w:p>
    <w:p w14:paraId="41476D26" w14:textId="226F4F11" w:rsidR="00495DDA" w:rsidRPr="00F55AD7" w:rsidRDefault="00380F88" w:rsidP="00380F88">
      <w:pPr>
        <w:pStyle w:val="List1"/>
      </w:pPr>
      <w:r w:rsidRPr="00F55AD7">
        <w:t>The VDES related applications operate in a manner that ensures there is no unneces</w:t>
      </w:r>
      <w:r w:rsidR="00F55AD7">
        <w:t>sary repetition of messaging.</w:t>
      </w:r>
    </w:p>
    <w:p w14:paraId="1FE516D8" w14:textId="77777777" w:rsidR="00380F88" w:rsidRPr="00F55AD7" w:rsidRDefault="00380F88" w:rsidP="00380F88">
      <w:pPr>
        <w:pStyle w:val="Heading2"/>
        <w:tabs>
          <w:tab w:val="clear" w:pos="0"/>
          <w:tab w:val="num" w:pos="851"/>
        </w:tabs>
      </w:pPr>
      <w:bookmarkStart w:id="64" w:name="_Toc454454215"/>
      <w:bookmarkStart w:id="65" w:name="_Toc462254234"/>
      <w:bookmarkStart w:id="66" w:name="_Toc465163159"/>
      <w:r w:rsidRPr="00F55AD7">
        <w:t>VDES SERVICES</w:t>
      </w:r>
      <w:bookmarkEnd w:id="64"/>
      <w:bookmarkEnd w:id="65"/>
      <w:bookmarkEnd w:id="66"/>
    </w:p>
    <w:p w14:paraId="32AA0DB3" w14:textId="77777777" w:rsidR="00380F88" w:rsidRPr="00F55AD7" w:rsidRDefault="00380F88" w:rsidP="00380F88">
      <w:pPr>
        <w:pStyle w:val="Heading1separatationline"/>
      </w:pPr>
    </w:p>
    <w:p w14:paraId="40DC4C77" w14:textId="45F1DC5D" w:rsidR="00380F88" w:rsidRPr="00F55AD7" w:rsidRDefault="00380F88" w:rsidP="00380F88">
      <w:pPr>
        <w:pStyle w:val="BodyText"/>
      </w:pPr>
      <w:r w:rsidRPr="00F55AD7">
        <w:t xml:space="preserve">Deciding to implement a VDES service follows the decision matrix provided in </w:t>
      </w:r>
      <w:del w:id="67" w:author="Jillian Carson-Jackson" w:date="2017-08-29T23:25:00Z">
        <w:r w:rsidRPr="00F55AD7" w:rsidDel="002755FD">
          <w:delText>[</w:delText>
        </w:r>
      </w:del>
      <w:r w:rsidR="00F55AD7">
        <w:fldChar w:fldCharType="begin"/>
      </w:r>
      <w:r w:rsidR="00F55AD7">
        <w:instrText xml:space="preserve"> REF _Ref464205796 \r \h </w:instrText>
      </w:r>
      <w:r w:rsidR="00F55AD7">
        <w:fldChar w:fldCharType="separate"/>
      </w:r>
      <w:r w:rsidR="009B372E">
        <w:t>Figure 4</w:t>
      </w:r>
      <w:r w:rsidR="00F55AD7">
        <w:fldChar w:fldCharType="end"/>
      </w:r>
      <w:del w:id="68" w:author="Jillian Carson-Jackson" w:date="2017-08-29T23:25:00Z">
        <w:r w:rsidR="00F55AD7" w:rsidDel="002755FD">
          <w:delText>]</w:delText>
        </w:r>
      </w:del>
      <w:r w:rsidRPr="00F55AD7">
        <w:t>:</w:t>
      </w:r>
    </w:p>
    <w:p w14:paraId="0FF2F2CF" w14:textId="4ED458EC" w:rsidR="00380F88" w:rsidRPr="00F55AD7" w:rsidRDefault="00380F88" w:rsidP="00F55AD7">
      <w:pPr>
        <w:pStyle w:val="BodyText"/>
        <w:jc w:val="center"/>
      </w:pPr>
      <w:r w:rsidRPr="00F55AD7">
        <w:rPr>
          <w:rFonts w:ascii="Calibri" w:hAnsi="Calibri"/>
          <w:noProof/>
          <w:lang w:val="en-IE" w:eastAsia="en-IE"/>
        </w:rPr>
        <w:lastRenderedPageBreak/>
        <mc:AlternateContent>
          <mc:Choice Requires="wpg">
            <w:drawing>
              <wp:inline distT="0" distB="0" distL="0" distR="0" wp14:anchorId="091BF369" wp14:editId="1055B0C7">
                <wp:extent cx="4321995" cy="5528354"/>
                <wp:effectExtent l="0" t="0" r="0" b="34290"/>
                <wp:docPr id="1095" name="Group 1"/>
                <wp:cNvGraphicFramePr/>
                <a:graphic xmlns:a="http://schemas.openxmlformats.org/drawingml/2006/main">
                  <a:graphicData uri="http://schemas.microsoft.com/office/word/2010/wordprocessingGroup">
                    <wpg:wgp>
                      <wpg:cNvGrpSpPr/>
                      <wpg:grpSpPr>
                        <a:xfrm>
                          <a:off x="0" y="0"/>
                          <a:ext cx="4321995" cy="5528354"/>
                          <a:chOff x="0" y="0"/>
                          <a:chExt cx="4321995" cy="5528357"/>
                        </a:xfrm>
                      </wpg:grpSpPr>
                      <wpg:grpSp>
                        <wpg:cNvPr id="1096" name="Group 1096"/>
                        <wpg:cNvGrpSpPr/>
                        <wpg:grpSpPr>
                          <a:xfrm>
                            <a:off x="0" y="0"/>
                            <a:ext cx="4321995" cy="5528357"/>
                            <a:chOff x="0" y="0"/>
                            <a:chExt cx="4321995" cy="5528357"/>
                          </a:xfrm>
                        </wpg:grpSpPr>
                        <wpg:grpSp>
                          <wpg:cNvPr id="1097" name="Group 1097"/>
                          <wpg:cNvGrpSpPr/>
                          <wpg:grpSpPr>
                            <a:xfrm>
                              <a:off x="0" y="0"/>
                              <a:ext cx="4321995" cy="5528357"/>
                              <a:chOff x="0" y="0"/>
                              <a:chExt cx="4537241" cy="6162040"/>
                            </a:xfrm>
                          </wpg:grpSpPr>
                          <wps:wsp>
                            <wps:cNvPr id="1098" name="Diamond 1098"/>
                            <wps:cNvSpPr/>
                            <wps:spPr>
                              <a:xfrm>
                                <a:off x="1390650" y="0"/>
                                <a:ext cx="1350010" cy="1169670"/>
                              </a:xfrm>
                              <a:prstGeom prst="diamond">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99" name="Text Box 1099"/>
                            <wps:cNvSpPr txBox="1"/>
                            <wps:spPr>
                              <a:xfrm>
                                <a:off x="1581150" y="257175"/>
                                <a:ext cx="972820" cy="668958"/>
                              </a:xfrm>
                              <a:prstGeom prst="rect">
                                <a:avLst/>
                              </a:prstGeom>
                              <a:noFill/>
                            </wps:spPr>
                            <wps:txbx>
                              <w:txbxContent>
                                <w:p w14:paraId="5A43EC4E" w14:textId="77777777" w:rsidR="002755FD" w:rsidRDefault="002755FD" w:rsidP="00380F88">
                                  <w:pPr>
                                    <w:pStyle w:val="NormalWeb"/>
                                    <w:jc w:val="center"/>
                                    <w:rPr>
                                      <w:sz w:val="24"/>
                                    </w:rPr>
                                  </w:pPr>
                                  <w:r>
                                    <w:rPr>
                                      <w:rFonts w:asciiTheme="minorHAnsi" w:hAnsi="Calibri" w:cstheme="minorBidi"/>
                                      <w:color w:val="000000"/>
                                      <w:kern w:val="24"/>
                                    </w:rPr>
                                    <w:t>Is there a need to use VDES?</w:t>
                                  </w:r>
                                </w:p>
                              </w:txbxContent>
                            </wps:txbx>
                            <wps:bodyPr wrap="square" rtlCol="0">
                              <a:spAutoFit/>
                            </wps:bodyPr>
                          </wps:wsp>
                          <wps:wsp>
                            <wps:cNvPr id="1100" name="Rectangle 1100"/>
                            <wps:cNvSpPr/>
                            <wps:spPr>
                              <a:xfrm>
                                <a:off x="3000375" y="133350"/>
                                <a:ext cx="1169670" cy="90805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1" name="Text Box 1101"/>
                            <wps:cNvSpPr txBox="1"/>
                            <wps:spPr>
                              <a:xfrm>
                                <a:off x="3038475" y="171450"/>
                                <a:ext cx="1079500" cy="857638"/>
                              </a:xfrm>
                              <a:prstGeom prst="rect">
                                <a:avLst/>
                              </a:prstGeom>
                              <a:noFill/>
                            </wps:spPr>
                            <wps:txbx>
                              <w:txbxContent>
                                <w:p w14:paraId="33B313DC" w14:textId="77777777" w:rsidR="002755FD" w:rsidRDefault="002755FD" w:rsidP="00380F88">
                                  <w:pPr>
                                    <w:pStyle w:val="NormalWeb"/>
                                    <w:jc w:val="center"/>
                                    <w:rPr>
                                      <w:sz w:val="24"/>
                                    </w:rPr>
                                  </w:pPr>
                                  <w:r>
                                    <w:rPr>
                                      <w:rFonts w:asciiTheme="minorHAnsi" w:hAnsi="Calibri" w:cstheme="minorBidi"/>
                                      <w:color w:val="000000"/>
                                      <w:kern w:val="24"/>
                                    </w:rPr>
                                    <w:t>Continue to use AIS</w:t>
                                  </w:r>
                                </w:p>
                                <w:p w14:paraId="780DB78F" w14:textId="77777777" w:rsidR="002755FD" w:rsidRDefault="002755FD" w:rsidP="00380F88">
                                  <w:pPr>
                                    <w:pStyle w:val="NormalWeb"/>
                                    <w:jc w:val="center"/>
                                  </w:pPr>
                                  <w:r>
                                    <w:rPr>
                                      <w:rFonts w:asciiTheme="minorHAnsi" w:hAnsi="Calibri" w:cstheme="minorBidi"/>
                                      <w:color w:val="000000"/>
                                      <w:kern w:val="24"/>
                                    </w:rPr>
                                    <w:t>Keep under review</w:t>
                                  </w:r>
                                </w:p>
                              </w:txbxContent>
                            </wps:txbx>
                            <wps:bodyPr wrap="square" rtlCol="0">
                              <a:spAutoFit/>
                            </wps:bodyPr>
                          </wps:wsp>
                          <wps:wsp>
                            <wps:cNvPr id="1102" name="Rectangle 1102"/>
                            <wps:cNvSpPr/>
                            <wps:spPr>
                              <a:xfrm>
                                <a:off x="1485900" y="1314450"/>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3" name="Text Box 1103"/>
                            <wps:cNvSpPr txBox="1"/>
                            <wps:spPr>
                              <a:xfrm>
                                <a:off x="1533525" y="1371600"/>
                                <a:ext cx="1079500" cy="668958"/>
                              </a:xfrm>
                              <a:prstGeom prst="rect">
                                <a:avLst/>
                              </a:prstGeom>
                              <a:noFill/>
                            </wps:spPr>
                            <wps:txbx>
                              <w:txbxContent>
                                <w:p w14:paraId="7E18F6E0" w14:textId="77777777" w:rsidR="002755FD" w:rsidRDefault="002755FD" w:rsidP="00380F88">
                                  <w:pPr>
                                    <w:pStyle w:val="NormalWeb"/>
                                    <w:jc w:val="center"/>
                                    <w:rPr>
                                      <w:sz w:val="24"/>
                                    </w:rPr>
                                  </w:pPr>
                                  <w:r>
                                    <w:rPr>
                                      <w:rFonts w:asciiTheme="minorHAnsi" w:hAnsi="Calibri" w:cstheme="minorBidi"/>
                                      <w:color w:val="000000"/>
                                      <w:kern w:val="24"/>
                                    </w:rPr>
                                    <w:t>Define services to be provided</w:t>
                                  </w:r>
                                </w:p>
                              </w:txbxContent>
                            </wps:txbx>
                            <wps:bodyPr wrap="square" rtlCol="0">
                              <a:spAutoFit/>
                            </wps:bodyPr>
                          </wps:wsp>
                          <wps:wsp>
                            <wps:cNvPr id="1104" name="Rectangle 1104"/>
                            <wps:cNvSpPr/>
                            <wps:spPr>
                              <a:xfrm>
                                <a:off x="1485900" y="2219325"/>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5" name="Text Box 1105"/>
                            <wps:cNvSpPr txBox="1"/>
                            <wps:spPr>
                              <a:xfrm>
                                <a:off x="1533525" y="2219325"/>
                                <a:ext cx="1079500" cy="668958"/>
                              </a:xfrm>
                              <a:prstGeom prst="rect">
                                <a:avLst/>
                              </a:prstGeom>
                              <a:noFill/>
                            </wps:spPr>
                            <wps:txbx>
                              <w:txbxContent>
                                <w:p w14:paraId="5D3DF8EC" w14:textId="77777777" w:rsidR="002755FD" w:rsidRDefault="002755FD" w:rsidP="00380F88">
                                  <w:pPr>
                                    <w:pStyle w:val="NormalWeb"/>
                                    <w:jc w:val="center"/>
                                    <w:rPr>
                                      <w:sz w:val="24"/>
                                    </w:rPr>
                                  </w:pPr>
                                  <w:r>
                                    <w:rPr>
                                      <w:rFonts w:asciiTheme="minorHAnsi" w:hAnsi="Calibri" w:cstheme="minorBidi"/>
                                      <w:color w:val="000000"/>
                                      <w:kern w:val="24"/>
                                    </w:rPr>
                                    <w:t>Plan integration of VDES with AIS</w:t>
                                  </w:r>
                                </w:p>
                              </w:txbxContent>
                            </wps:txbx>
                            <wps:bodyPr wrap="square" rtlCol="0">
                              <a:spAutoFit/>
                            </wps:bodyPr>
                          </wps:wsp>
                          <wps:wsp>
                            <wps:cNvPr id="1106" name="Rectangle 1106"/>
                            <wps:cNvSpPr/>
                            <wps:spPr>
                              <a:xfrm>
                                <a:off x="3000375" y="1752600"/>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7" name="Text Box 1107"/>
                            <wps:cNvSpPr txBox="1"/>
                            <wps:spPr>
                              <a:xfrm>
                                <a:off x="3057525" y="1819275"/>
                                <a:ext cx="1079500" cy="668958"/>
                              </a:xfrm>
                              <a:prstGeom prst="rect">
                                <a:avLst/>
                              </a:prstGeom>
                              <a:noFill/>
                            </wps:spPr>
                            <wps:txbx>
                              <w:txbxContent>
                                <w:p w14:paraId="251A0357" w14:textId="77777777" w:rsidR="002755FD" w:rsidRDefault="002755FD" w:rsidP="00380F88">
                                  <w:pPr>
                                    <w:pStyle w:val="NormalWeb"/>
                                    <w:jc w:val="center"/>
                                    <w:rPr>
                                      <w:sz w:val="24"/>
                                    </w:rPr>
                                  </w:pPr>
                                  <w:r>
                                    <w:rPr>
                                      <w:rFonts w:asciiTheme="minorHAnsi" w:hAnsi="Calibri" w:cstheme="minorBidi"/>
                                      <w:color w:val="000000"/>
                                      <w:kern w:val="24"/>
                                    </w:rPr>
                                    <w:t>Redefine services to be provided</w:t>
                                  </w:r>
                                </w:p>
                              </w:txbxContent>
                            </wps:txbx>
                            <wps:bodyPr wrap="square" rtlCol="0">
                              <a:spAutoFit/>
                            </wps:bodyPr>
                          </wps:wsp>
                          <wps:wsp>
                            <wps:cNvPr id="1108" name="Rectangle 1108"/>
                            <wps:cNvSpPr/>
                            <wps:spPr>
                              <a:xfrm>
                                <a:off x="0" y="3133725"/>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9" name="Text Box 1109"/>
                            <wps:cNvSpPr txBox="1"/>
                            <wps:spPr>
                              <a:xfrm>
                                <a:off x="47625" y="3181350"/>
                                <a:ext cx="1079500" cy="668958"/>
                              </a:xfrm>
                              <a:prstGeom prst="rect">
                                <a:avLst/>
                              </a:prstGeom>
                              <a:noFill/>
                            </wps:spPr>
                            <wps:txbx>
                              <w:txbxContent>
                                <w:p w14:paraId="58F85157" w14:textId="77777777" w:rsidR="002755FD" w:rsidRDefault="002755FD" w:rsidP="00380F88">
                                  <w:pPr>
                                    <w:pStyle w:val="NormalWeb"/>
                                    <w:jc w:val="center"/>
                                    <w:rPr>
                                      <w:sz w:val="24"/>
                                    </w:rPr>
                                  </w:pPr>
                                  <w:r>
                                    <w:rPr>
                                      <w:rFonts w:asciiTheme="minorHAnsi" w:hAnsi="Calibri" w:cstheme="minorBidi"/>
                                      <w:color w:val="000000"/>
                                      <w:kern w:val="24"/>
                                    </w:rPr>
                                    <w:t>Existing facilities and equipment</w:t>
                                  </w:r>
                                </w:p>
                              </w:txbxContent>
                            </wps:txbx>
                            <wps:bodyPr wrap="square" rtlCol="0">
                              <a:spAutoFit/>
                            </wps:bodyPr>
                          </wps:wsp>
                          <wps:wsp>
                            <wps:cNvPr id="1110" name="Rectangle 1110"/>
                            <wps:cNvSpPr/>
                            <wps:spPr>
                              <a:xfrm>
                                <a:off x="1485900" y="3133725"/>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11" name="Text Box 1111"/>
                            <wps:cNvSpPr txBox="1"/>
                            <wps:spPr>
                              <a:xfrm>
                                <a:off x="1533525" y="3181350"/>
                                <a:ext cx="1079500" cy="668958"/>
                              </a:xfrm>
                              <a:prstGeom prst="rect">
                                <a:avLst/>
                              </a:prstGeom>
                              <a:noFill/>
                            </wps:spPr>
                            <wps:txbx>
                              <w:txbxContent>
                                <w:p w14:paraId="6D1DC77E" w14:textId="77777777" w:rsidR="002755FD" w:rsidRDefault="002755FD" w:rsidP="00380F88">
                                  <w:pPr>
                                    <w:pStyle w:val="NormalWeb"/>
                                    <w:jc w:val="center"/>
                                    <w:rPr>
                                      <w:sz w:val="24"/>
                                    </w:rPr>
                                  </w:pPr>
                                  <w:r>
                                    <w:rPr>
                                      <w:rFonts w:asciiTheme="minorHAnsi" w:hAnsi="Calibri" w:cstheme="minorBidi"/>
                                      <w:color w:val="000000"/>
                                      <w:kern w:val="24"/>
                                    </w:rPr>
                                    <w:t>New facilities and equipment</w:t>
                                  </w:r>
                                </w:p>
                              </w:txbxContent>
                            </wps:txbx>
                            <wps:bodyPr wrap="square" rtlCol="0">
                              <a:spAutoFit/>
                            </wps:bodyPr>
                          </wps:wsp>
                          <wps:wsp>
                            <wps:cNvPr id="1112" name="Rectangle 1112"/>
                            <wps:cNvSpPr/>
                            <wps:spPr>
                              <a:xfrm>
                                <a:off x="3000375" y="3133725"/>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13" name="Text Box 1113"/>
                            <wps:cNvSpPr txBox="1"/>
                            <wps:spPr>
                              <a:xfrm>
                                <a:off x="3038475" y="3181350"/>
                                <a:ext cx="1079500" cy="668958"/>
                              </a:xfrm>
                              <a:prstGeom prst="rect">
                                <a:avLst/>
                              </a:prstGeom>
                              <a:noFill/>
                            </wps:spPr>
                            <wps:txbx>
                              <w:txbxContent>
                                <w:p w14:paraId="4F5A2885" w14:textId="77777777" w:rsidR="002755FD" w:rsidRDefault="002755FD" w:rsidP="00380F88">
                                  <w:pPr>
                                    <w:pStyle w:val="NormalWeb"/>
                                    <w:jc w:val="center"/>
                                    <w:rPr>
                                      <w:sz w:val="24"/>
                                    </w:rPr>
                                  </w:pPr>
                                  <w:r>
                                    <w:rPr>
                                      <w:rFonts w:asciiTheme="minorHAnsi" w:hAnsi="Calibri" w:cstheme="minorBidi"/>
                                      <w:color w:val="000000"/>
                                      <w:kern w:val="24"/>
                                    </w:rPr>
                                    <w:t>Human resources required</w:t>
                                  </w:r>
                                </w:p>
                              </w:txbxContent>
                            </wps:txbx>
                            <wps:bodyPr wrap="square" rtlCol="0">
                              <a:spAutoFit/>
                            </wps:bodyPr>
                          </wps:wsp>
                          <wps:wsp>
                            <wps:cNvPr id="1114" name="Diamond 1114"/>
                            <wps:cNvSpPr/>
                            <wps:spPr>
                              <a:xfrm>
                                <a:off x="1400160" y="4068264"/>
                                <a:ext cx="1350010" cy="1169670"/>
                              </a:xfrm>
                              <a:prstGeom prst="diamond">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15" name="Text Box 1115"/>
                            <wps:cNvSpPr txBox="1"/>
                            <wps:spPr>
                              <a:xfrm>
                                <a:off x="1543050" y="4352290"/>
                                <a:ext cx="1047750" cy="668958"/>
                              </a:xfrm>
                              <a:prstGeom prst="rect">
                                <a:avLst/>
                              </a:prstGeom>
                              <a:noFill/>
                            </wps:spPr>
                            <wps:txbx>
                              <w:txbxContent>
                                <w:p w14:paraId="092DBE02" w14:textId="77777777" w:rsidR="002755FD" w:rsidRDefault="002755FD" w:rsidP="00380F88">
                                  <w:pPr>
                                    <w:pStyle w:val="NormalWeb"/>
                                    <w:jc w:val="center"/>
                                    <w:rPr>
                                      <w:sz w:val="24"/>
                                    </w:rPr>
                                  </w:pPr>
                                  <w:r>
                                    <w:rPr>
                                      <w:rFonts w:asciiTheme="minorHAnsi" w:hAnsi="Calibri" w:cstheme="minorBidi"/>
                                      <w:color w:val="000000"/>
                                      <w:kern w:val="24"/>
                                    </w:rPr>
                                    <w:t>Are sufficient funds available?</w:t>
                                  </w:r>
                                </w:p>
                              </w:txbxContent>
                            </wps:txbx>
                            <wps:bodyPr wrap="square" rtlCol="0">
                              <a:spAutoFit/>
                            </wps:bodyPr>
                          </wps:wsp>
                          <wps:wsp>
                            <wps:cNvPr id="1116" name="Diamond 1116"/>
                            <wps:cNvSpPr/>
                            <wps:spPr>
                              <a:xfrm>
                                <a:off x="2905125" y="4067175"/>
                                <a:ext cx="1350010" cy="1169670"/>
                              </a:xfrm>
                              <a:prstGeom prst="diamond">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17" name="Text Box 1117"/>
                            <wps:cNvSpPr txBox="1"/>
                            <wps:spPr>
                              <a:xfrm>
                                <a:off x="3181350" y="4324350"/>
                                <a:ext cx="809626" cy="668958"/>
                              </a:xfrm>
                              <a:prstGeom prst="rect">
                                <a:avLst/>
                              </a:prstGeom>
                              <a:noFill/>
                            </wps:spPr>
                            <wps:txbx>
                              <w:txbxContent>
                                <w:p w14:paraId="19EC5FD5" w14:textId="77777777" w:rsidR="002755FD" w:rsidRDefault="002755FD" w:rsidP="00380F88">
                                  <w:pPr>
                                    <w:pStyle w:val="NormalWeb"/>
                                    <w:jc w:val="center"/>
                                    <w:rPr>
                                      <w:sz w:val="24"/>
                                    </w:rPr>
                                  </w:pPr>
                                  <w:r>
                                    <w:rPr>
                                      <w:rFonts w:asciiTheme="minorHAnsi" w:hAnsi="Calibri" w:cstheme="minorBidi"/>
                                      <w:color w:val="000000"/>
                                      <w:kern w:val="24"/>
                                    </w:rPr>
                                    <w:t>Are more funds available?</w:t>
                                  </w:r>
                                </w:p>
                              </w:txbxContent>
                            </wps:txbx>
                            <wps:bodyPr wrap="square" rtlCol="0">
                              <a:spAutoFit/>
                            </wps:bodyPr>
                          </wps:wsp>
                          <wps:wsp>
                            <wps:cNvPr id="1118" name="Rectangle 1118"/>
                            <wps:cNvSpPr/>
                            <wps:spPr>
                              <a:xfrm>
                                <a:off x="1485900" y="5410200"/>
                                <a:ext cx="1169670" cy="751840"/>
                              </a:xfrm>
                              <a:prstGeom prst="rect">
                                <a:avLst/>
                              </a:prstGeom>
                              <a:no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19" name="Text Box 1119"/>
                            <wps:cNvSpPr txBox="1"/>
                            <wps:spPr>
                              <a:xfrm>
                                <a:off x="1533525" y="5562600"/>
                                <a:ext cx="1079500" cy="480277"/>
                              </a:xfrm>
                              <a:prstGeom prst="rect">
                                <a:avLst/>
                              </a:prstGeom>
                              <a:noFill/>
                            </wps:spPr>
                            <wps:txbx>
                              <w:txbxContent>
                                <w:p w14:paraId="57FAFB72" w14:textId="77777777" w:rsidR="002755FD" w:rsidRDefault="002755FD" w:rsidP="00380F88">
                                  <w:pPr>
                                    <w:pStyle w:val="NormalWeb"/>
                                    <w:jc w:val="center"/>
                                    <w:rPr>
                                      <w:sz w:val="24"/>
                                    </w:rPr>
                                  </w:pPr>
                                  <w:r>
                                    <w:rPr>
                                      <w:rFonts w:asciiTheme="minorHAnsi" w:hAnsi="Calibri" w:cstheme="minorBidi"/>
                                      <w:color w:val="000000"/>
                                      <w:kern w:val="24"/>
                                    </w:rPr>
                                    <w:t>Implement VDES services</w:t>
                                  </w:r>
                                </w:p>
                              </w:txbxContent>
                            </wps:txbx>
                            <wps:bodyPr wrap="square" rtlCol="0">
                              <a:spAutoFit/>
                            </wps:bodyPr>
                          </wps:wsp>
                          <wps:wsp>
                            <wps:cNvPr id="1120" name="Text Box 1120"/>
                            <wps:cNvSpPr txBox="1"/>
                            <wps:spPr>
                              <a:xfrm>
                                <a:off x="4170045" y="4404229"/>
                                <a:ext cx="367196" cy="291597"/>
                              </a:xfrm>
                              <a:prstGeom prst="rect">
                                <a:avLst/>
                              </a:prstGeom>
                              <a:noFill/>
                            </wps:spPr>
                            <wps:txbx>
                              <w:txbxContent>
                                <w:p w14:paraId="0AE29462" w14:textId="77777777" w:rsidR="002755FD" w:rsidRDefault="002755FD" w:rsidP="00380F88">
                                  <w:pPr>
                                    <w:pStyle w:val="NormalWeb"/>
                                    <w:rPr>
                                      <w:sz w:val="24"/>
                                    </w:rPr>
                                  </w:pPr>
                                  <w:r>
                                    <w:rPr>
                                      <w:rFonts w:asciiTheme="minorHAnsi" w:hAnsi="Calibri" w:cstheme="minorBidi"/>
                                      <w:color w:val="000000"/>
                                      <w:kern w:val="24"/>
                                    </w:rPr>
                                    <w:t>No</w:t>
                                  </w:r>
                                </w:p>
                              </w:txbxContent>
                            </wps:txbx>
                            <wps:bodyPr wrap="none" rtlCol="0">
                              <a:spAutoFit/>
                            </wps:bodyPr>
                          </wps:wsp>
                          <wps:wsp>
                            <wps:cNvPr id="1121" name="Text Box 1121"/>
                            <wps:cNvSpPr txBox="1"/>
                            <wps:spPr>
                              <a:xfrm>
                                <a:off x="2669779" y="331796"/>
                                <a:ext cx="367196" cy="291597"/>
                              </a:xfrm>
                              <a:prstGeom prst="rect">
                                <a:avLst/>
                              </a:prstGeom>
                              <a:noFill/>
                            </wps:spPr>
                            <wps:txbx>
                              <w:txbxContent>
                                <w:p w14:paraId="453ACC4A" w14:textId="77777777" w:rsidR="002755FD" w:rsidRDefault="002755FD" w:rsidP="00380F88">
                                  <w:pPr>
                                    <w:pStyle w:val="NormalWeb"/>
                                    <w:rPr>
                                      <w:sz w:val="24"/>
                                    </w:rPr>
                                  </w:pPr>
                                  <w:r>
                                    <w:rPr>
                                      <w:rFonts w:asciiTheme="minorHAnsi" w:hAnsi="Calibri" w:cstheme="minorBidi"/>
                                      <w:color w:val="000000"/>
                                      <w:kern w:val="24"/>
                                    </w:rPr>
                                    <w:t>No</w:t>
                                  </w:r>
                                </w:p>
                              </w:txbxContent>
                            </wps:txbx>
                            <wps:bodyPr wrap="none" rtlCol="0">
                              <a:spAutoFit/>
                            </wps:bodyPr>
                          </wps:wsp>
                          <wps:wsp>
                            <wps:cNvPr id="1122" name="Text Box 1122"/>
                            <wps:cNvSpPr txBox="1"/>
                            <wps:spPr>
                              <a:xfrm>
                                <a:off x="3585210" y="5147689"/>
                                <a:ext cx="397487" cy="291597"/>
                              </a:xfrm>
                              <a:prstGeom prst="rect">
                                <a:avLst/>
                              </a:prstGeom>
                              <a:noFill/>
                            </wps:spPr>
                            <wps:txbx>
                              <w:txbxContent>
                                <w:p w14:paraId="78328786" w14:textId="77777777" w:rsidR="002755FD" w:rsidRDefault="002755FD" w:rsidP="00380F88">
                                  <w:pPr>
                                    <w:pStyle w:val="NormalWeb"/>
                                    <w:rPr>
                                      <w:sz w:val="24"/>
                                    </w:rPr>
                                  </w:pPr>
                                  <w:r>
                                    <w:rPr>
                                      <w:rFonts w:asciiTheme="minorHAnsi" w:hAnsi="Calibri" w:cstheme="minorBidi"/>
                                      <w:color w:val="000000"/>
                                      <w:kern w:val="24"/>
                                    </w:rPr>
                                    <w:t>Yes</w:t>
                                  </w:r>
                                </w:p>
                              </w:txbxContent>
                            </wps:txbx>
                            <wps:bodyPr wrap="none" rtlCol="0">
                              <a:spAutoFit/>
                            </wps:bodyPr>
                          </wps:wsp>
                          <wps:wsp>
                            <wps:cNvPr id="1123" name="Text Box 1123"/>
                            <wps:cNvSpPr txBox="1"/>
                            <wps:spPr>
                              <a:xfrm>
                                <a:off x="1579575" y="5147689"/>
                                <a:ext cx="397487" cy="291597"/>
                              </a:xfrm>
                              <a:prstGeom prst="rect">
                                <a:avLst/>
                              </a:prstGeom>
                              <a:noFill/>
                            </wps:spPr>
                            <wps:txbx>
                              <w:txbxContent>
                                <w:p w14:paraId="42CA5225" w14:textId="77777777" w:rsidR="002755FD" w:rsidRDefault="002755FD" w:rsidP="00380F88">
                                  <w:pPr>
                                    <w:pStyle w:val="NormalWeb"/>
                                    <w:rPr>
                                      <w:sz w:val="24"/>
                                    </w:rPr>
                                  </w:pPr>
                                  <w:r>
                                    <w:rPr>
                                      <w:rFonts w:asciiTheme="minorHAnsi" w:hAnsi="Calibri" w:cstheme="minorBidi"/>
                                      <w:color w:val="000000"/>
                                      <w:kern w:val="24"/>
                                    </w:rPr>
                                    <w:t>Yes</w:t>
                                  </w:r>
                                </w:p>
                              </w:txbxContent>
                            </wps:txbx>
                            <wps:bodyPr wrap="none" rtlCol="0">
                              <a:spAutoFit/>
                            </wps:bodyPr>
                          </wps:wsp>
                          <wps:wsp>
                            <wps:cNvPr id="1124" name="Text Box 1124"/>
                            <wps:cNvSpPr txBox="1"/>
                            <wps:spPr>
                              <a:xfrm>
                                <a:off x="2066925" y="1057275"/>
                                <a:ext cx="397487" cy="291597"/>
                              </a:xfrm>
                              <a:prstGeom prst="rect">
                                <a:avLst/>
                              </a:prstGeom>
                              <a:noFill/>
                            </wps:spPr>
                            <wps:txbx>
                              <w:txbxContent>
                                <w:p w14:paraId="2A1D03D6" w14:textId="77777777" w:rsidR="002755FD" w:rsidRDefault="002755FD" w:rsidP="00380F88">
                                  <w:pPr>
                                    <w:pStyle w:val="NormalWeb"/>
                                    <w:rPr>
                                      <w:sz w:val="24"/>
                                    </w:rPr>
                                  </w:pPr>
                                  <w:r>
                                    <w:rPr>
                                      <w:rFonts w:asciiTheme="minorHAnsi" w:hAnsi="Calibri" w:cstheme="minorBidi"/>
                                      <w:color w:val="000000"/>
                                      <w:kern w:val="24"/>
                                    </w:rPr>
                                    <w:t>Yes</w:t>
                                  </w:r>
                                </w:p>
                              </w:txbxContent>
                            </wps:txbx>
                            <wps:bodyPr wrap="none" rtlCol="0">
                              <a:spAutoFit/>
                            </wps:bodyPr>
                          </wps:wsp>
                        </wpg:grpSp>
                        <wps:wsp>
                          <wps:cNvPr id="1125" name="Straight Arrow Connector 1125"/>
                          <wps:cNvCnPr/>
                          <wps:spPr>
                            <a:xfrm flipH="1">
                              <a:off x="1967660" y="1049385"/>
                              <a:ext cx="1" cy="1298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26" name="Straight Arrow Connector 1126"/>
                          <wps:cNvCnPr/>
                          <wps:spPr>
                            <a:xfrm flipH="1">
                              <a:off x="1967660" y="1860635"/>
                              <a:ext cx="1" cy="1298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27" name="Straight Arrow Connector 1127"/>
                          <wps:cNvCnPr/>
                          <wps:spPr>
                            <a:xfrm>
                              <a:off x="2610644" y="524693"/>
                              <a:ext cx="247394" cy="227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28" name="Straight Arrow Connector 1128"/>
                          <wps:cNvCnPr/>
                          <wps:spPr>
                            <a:xfrm flipH="1">
                              <a:off x="1967660" y="2676576"/>
                              <a:ext cx="1" cy="1298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29" name="Straight Arrow Connector 1129"/>
                          <wps:cNvCnPr/>
                          <wps:spPr>
                            <a:xfrm flipH="1">
                              <a:off x="557091" y="2674164"/>
                              <a:ext cx="1414879" cy="13729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0" name="Straight Arrow Connector 1130"/>
                          <wps:cNvCnPr/>
                          <wps:spPr>
                            <a:xfrm>
                              <a:off x="1971737" y="2672456"/>
                              <a:ext cx="1443392" cy="13900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1" name="Elbow Connector 1131"/>
                          <wps:cNvCnPr/>
                          <wps:spPr>
                            <a:xfrm flipH="1" flipV="1">
                              <a:off x="3972220" y="1859549"/>
                              <a:ext cx="81052" cy="2314063"/>
                            </a:xfrm>
                            <a:prstGeom prst="bentConnector4">
                              <a:avLst>
                                <a:gd name="adj1" fmla="val -282041"/>
                                <a:gd name="adj2" fmla="val 10016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2" name="Straight Arrow Connector 1132"/>
                          <wps:cNvCnPr/>
                          <wps:spPr>
                            <a:xfrm flipV="1">
                              <a:off x="2619703" y="4173612"/>
                              <a:ext cx="147603" cy="9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3" name="Text Box 1133"/>
                          <wps:cNvSpPr txBox="1"/>
                          <wps:spPr>
                            <a:xfrm>
                              <a:off x="2521044" y="3936842"/>
                              <a:ext cx="349776" cy="261610"/>
                            </a:xfrm>
                            <a:prstGeom prst="rect">
                              <a:avLst/>
                            </a:prstGeom>
                            <a:noFill/>
                          </wps:spPr>
                          <wps:txbx>
                            <w:txbxContent>
                              <w:p w14:paraId="5D83093D" w14:textId="77777777" w:rsidR="002755FD" w:rsidRDefault="002755FD" w:rsidP="00380F88">
                                <w:pPr>
                                  <w:pStyle w:val="NormalWeb"/>
                                  <w:rPr>
                                    <w:sz w:val="24"/>
                                  </w:rPr>
                                </w:pPr>
                                <w:r>
                                  <w:rPr>
                                    <w:rFonts w:asciiTheme="minorHAnsi" w:hAnsi="Calibri" w:cstheme="minorBidi"/>
                                    <w:color w:val="000000"/>
                                    <w:kern w:val="24"/>
                                  </w:rPr>
                                  <w:t>No</w:t>
                                </w:r>
                              </w:p>
                            </w:txbxContent>
                          </wps:txbx>
                          <wps:bodyPr wrap="none" rtlCol="0">
                            <a:spAutoFit/>
                          </wps:bodyPr>
                        </wps:wsp>
                        <wps:wsp>
                          <wps:cNvPr id="1134" name="Straight Arrow Connector 1134"/>
                          <wps:cNvCnPr/>
                          <wps:spPr>
                            <a:xfrm>
                              <a:off x="557091" y="3485985"/>
                              <a:ext cx="1419629" cy="16391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5" name="Straight Arrow Connector 1135"/>
                          <wps:cNvCnPr/>
                          <wps:spPr>
                            <a:xfrm flipH="1">
                              <a:off x="1976720" y="3485985"/>
                              <a:ext cx="1438409" cy="16391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6" name="Straight Arrow Connector 1136"/>
                          <wps:cNvCnPr/>
                          <wps:spPr>
                            <a:xfrm>
                              <a:off x="1972500" y="3485985"/>
                              <a:ext cx="4220" cy="16391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7" name="Straight Arrow Connector 1137"/>
                          <wps:cNvCnPr/>
                          <wps:spPr>
                            <a:xfrm flipH="1">
                              <a:off x="1972500" y="4704505"/>
                              <a:ext cx="2111" cy="1493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8" name="Elbow Connector 1138"/>
                          <wps:cNvCnPr/>
                          <wps:spPr>
                            <a:xfrm rot="5400000">
                              <a:off x="2672511" y="4000404"/>
                              <a:ext cx="39879" cy="1435679"/>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139" name="Straight Arrow Connector 1139"/>
                        <wps:cNvCnPr/>
                        <wps:spPr>
                          <a:xfrm flipH="1">
                            <a:off x="1969769" y="1909630"/>
                            <a:ext cx="888269" cy="10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91BF369" id="Group 1" o:spid="_x0000_s1058" style="width:340.3pt;height:435.3pt;mso-position-horizontal-relative:char;mso-position-vertical-relative:line" coordsize="43219,55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">
                <v:group id="Group 1096" o:spid="_x0000_s1059" style="position:absolute;width:43219;height:55283" coordsize="43219,55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">
                  <v:group id="Group 1097" o:spid="_x0000_s1060" style="position:absolute;width:43219;height:55283" coordsize="45372,6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">
                    <v:shapetype id="_x0000_t4" coordsize="21600,21600" o:spt="4" path="m10800,l,10800,10800,21600,21600,10800xe">
                      <v:stroke joinstyle="miter"/>
                      <v:path gradientshapeok="t" o:connecttype="rect" textboxrect="5400,5400,16200,16200"/>
                    </v:shapetype>
                    <v:shape id="Diamond 1098" o:spid="_x0000_s1061" type="#_x0000_t4" style="position:absolute;left:13906;width:13500;height:11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" filled="f" strokecolor="windowText" strokeweight="1pt"/>
                    <v:shape id="Text Box 1099" o:spid="_x0000_s1062" type="#_x0000_t202" style="position:absolute;left:15811;top:2571;width:9728;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" filled="f" stroked="f">
                      <v:textbox style="mso-fit-shape-to-text:t">
                        <w:txbxContent>
                          <w:p w14:paraId="5A43EC4E" w14:textId="77777777" w:rsidR="002755FD" w:rsidRDefault="002755FD" w:rsidP="00380F88">
                            <w:pPr>
                              <w:pStyle w:val="NormalWeb"/>
                              <w:jc w:val="center"/>
                              <w:rPr>
                                <w:sz w:val="24"/>
                              </w:rPr>
                            </w:pPr>
                            <w:r>
                              <w:rPr>
                                <w:rFonts w:asciiTheme="minorHAnsi" w:hAnsi="Calibri" w:cstheme="minorBidi"/>
                                <w:color w:val="000000"/>
                                <w:kern w:val="24"/>
                              </w:rPr>
                              <w:t>Is there a need to use VDES?</w:t>
                            </w:r>
                          </w:p>
                        </w:txbxContent>
                      </v:textbox>
                    </v:shape>
                    <v:rect id="Rectangle 1100" o:spid="_x0000_s1063" style="position:absolute;left:30003;top:1333;width:11697;height:90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" filled="f" strokecolor="windowText" strokeweight="1pt"/>
                    <v:shape id="Text Box 1101" o:spid="_x0000_s1064" type="#_x0000_t202" style="position:absolute;left:30384;top:1714;width:10795;height:8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" filled="f" stroked="f">
                      <v:textbox style="mso-fit-shape-to-text:t">
                        <w:txbxContent>
                          <w:p w14:paraId="33B313DC" w14:textId="77777777" w:rsidR="002755FD" w:rsidRDefault="002755FD" w:rsidP="00380F88">
                            <w:pPr>
                              <w:pStyle w:val="NormalWeb"/>
                              <w:jc w:val="center"/>
                              <w:rPr>
                                <w:sz w:val="24"/>
                              </w:rPr>
                            </w:pPr>
                            <w:r>
                              <w:rPr>
                                <w:rFonts w:asciiTheme="minorHAnsi" w:hAnsi="Calibri" w:cstheme="minorBidi"/>
                                <w:color w:val="000000"/>
                                <w:kern w:val="24"/>
                              </w:rPr>
                              <w:t>Continue to use AIS</w:t>
                            </w:r>
                          </w:p>
                          <w:p w14:paraId="780DB78F" w14:textId="77777777" w:rsidR="002755FD" w:rsidRDefault="002755FD" w:rsidP="00380F88">
                            <w:pPr>
                              <w:pStyle w:val="NormalWeb"/>
                              <w:jc w:val="center"/>
                            </w:pPr>
                            <w:r>
                              <w:rPr>
                                <w:rFonts w:asciiTheme="minorHAnsi" w:hAnsi="Calibri" w:cstheme="minorBidi"/>
                                <w:color w:val="000000"/>
                                <w:kern w:val="24"/>
                              </w:rPr>
                              <w:t>Keep under review</w:t>
                            </w:r>
                          </w:p>
                        </w:txbxContent>
                      </v:textbox>
                    </v:shape>
                    <v:rect id="Rectangle 1102" o:spid="_x0000_s1065" style="position:absolute;left:14859;top:13144;width:11696;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" filled="f" strokecolor="windowText" strokeweight="1pt"/>
                    <v:shape id="Text Box 1103" o:spid="_x0000_s1066" type="#_x0000_t202" style="position:absolute;left:15335;top:13716;width:10795;height:6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" filled="f" stroked="f">
                      <v:textbox style="mso-fit-shape-to-text:t">
                        <w:txbxContent>
                          <w:p w14:paraId="7E18F6E0" w14:textId="77777777" w:rsidR="002755FD" w:rsidRDefault="002755FD" w:rsidP="00380F88">
                            <w:pPr>
                              <w:pStyle w:val="NormalWeb"/>
                              <w:jc w:val="center"/>
                              <w:rPr>
                                <w:sz w:val="24"/>
                              </w:rPr>
                            </w:pPr>
                            <w:r>
                              <w:rPr>
                                <w:rFonts w:asciiTheme="minorHAnsi" w:hAnsi="Calibri" w:cstheme="minorBidi"/>
                                <w:color w:val="000000"/>
                                <w:kern w:val="24"/>
                              </w:rPr>
                              <w:t>Define services to be provided</w:t>
                            </w:r>
                          </w:p>
                        </w:txbxContent>
                      </v:textbox>
                    </v:shape>
                    <v:rect id="Rectangle 1104" o:spid="_x0000_s1067" style="position:absolute;left:14859;top:22193;width:11696;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" filled="f" strokecolor="windowText" strokeweight="1pt"/>
                    <v:shape id="Text Box 1105" o:spid="_x0000_s1068" type="#_x0000_t202" style="position:absolute;left:15335;top:22193;width:10795;height:6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" filled="f" stroked="f">
                      <v:textbox style="mso-fit-shape-to-text:t">
                        <w:txbxContent>
                          <w:p w14:paraId="5D3DF8EC" w14:textId="77777777" w:rsidR="002755FD" w:rsidRDefault="002755FD" w:rsidP="00380F88">
                            <w:pPr>
                              <w:pStyle w:val="NormalWeb"/>
                              <w:jc w:val="center"/>
                              <w:rPr>
                                <w:sz w:val="24"/>
                              </w:rPr>
                            </w:pPr>
                            <w:r>
                              <w:rPr>
                                <w:rFonts w:asciiTheme="minorHAnsi" w:hAnsi="Calibri" w:cstheme="minorBidi"/>
                                <w:color w:val="000000"/>
                                <w:kern w:val="24"/>
                              </w:rPr>
                              <w:t>Plan integration of VDES with AIS</w:t>
                            </w:r>
                          </w:p>
                        </w:txbxContent>
                      </v:textbox>
                    </v:shape>
                    <v:rect id="Rectangle 1106" o:spid="_x0000_s1069" style="position:absolute;left:30003;top:17526;width:11697;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" filled="f" strokecolor="windowText" strokeweight="1pt"/>
                    <v:shape id="Text Box 1107" o:spid="_x0000_s1070" type="#_x0000_t202" style="position:absolute;left:30575;top:18192;width:10795;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" filled="f" stroked="f">
                      <v:textbox style="mso-fit-shape-to-text:t">
                        <w:txbxContent>
                          <w:p w14:paraId="251A0357" w14:textId="77777777" w:rsidR="002755FD" w:rsidRDefault="002755FD" w:rsidP="00380F88">
                            <w:pPr>
                              <w:pStyle w:val="NormalWeb"/>
                              <w:jc w:val="center"/>
                              <w:rPr>
                                <w:sz w:val="24"/>
                              </w:rPr>
                            </w:pPr>
                            <w:r>
                              <w:rPr>
                                <w:rFonts w:asciiTheme="minorHAnsi" w:hAnsi="Calibri" w:cstheme="minorBidi"/>
                                <w:color w:val="000000"/>
                                <w:kern w:val="24"/>
                              </w:rPr>
                              <w:t>Redefine services to be provided</w:t>
                            </w:r>
                          </w:p>
                        </w:txbxContent>
                      </v:textbox>
                    </v:shape>
                    <v:rect id="Rectangle 1108" o:spid="_x0000_s1071" style="position:absolute;top:31337;width:11696;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" filled="f" strokecolor="windowText" strokeweight="1pt"/>
                    <v:shape id="Text Box 1109" o:spid="_x0000_s1072" type="#_x0000_t202" style="position:absolute;left:476;top:31813;width:10795;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" filled="f" stroked="f">
                      <v:textbox style="mso-fit-shape-to-text:t">
                        <w:txbxContent>
                          <w:p w14:paraId="58F85157" w14:textId="77777777" w:rsidR="002755FD" w:rsidRDefault="002755FD" w:rsidP="00380F88">
                            <w:pPr>
                              <w:pStyle w:val="NormalWeb"/>
                              <w:jc w:val="center"/>
                              <w:rPr>
                                <w:sz w:val="24"/>
                              </w:rPr>
                            </w:pPr>
                            <w:r>
                              <w:rPr>
                                <w:rFonts w:asciiTheme="minorHAnsi" w:hAnsi="Calibri" w:cstheme="minorBidi"/>
                                <w:color w:val="000000"/>
                                <w:kern w:val="24"/>
                              </w:rPr>
                              <w:t>Existing facilities and equipment</w:t>
                            </w:r>
                          </w:p>
                        </w:txbxContent>
                      </v:textbox>
                    </v:shape>
                    <v:rect id="Rectangle 1110" o:spid="_x0000_s1073" style="position:absolute;left:14859;top:31337;width:11696;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" filled="f" strokecolor="windowText" strokeweight="1pt"/>
                    <v:shape id="Text Box 1111" o:spid="_x0000_s1074" type="#_x0000_t202" style="position:absolute;left:15335;top:31813;width:10795;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" filled="f" stroked="f">
                      <v:textbox style="mso-fit-shape-to-text:t">
                        <w:txbxContent>
                          <w:p w14:paraId="6D1DC77E" w14:textId="77777777" w:rsidR="002755FD" w:rsidRDefault="002755FD" w:rsidP="00380F88">
                            <w:pPr>
                              <w:pStyle w:val="NormalWeb"/>
                              <w:jc w:val="center"/>
                              <w:rPr>
                                <w:sz w:val="24"/>
                              </w:rPr>
                            </w:pPr>
                            <w:r>
                              <w:rPr>
                                <w:rFonts w:asciiTheme="minorHAnsi" w:hAnsi="Calibri" w:cstheme="minorBidi"/>
                                <w:color w:val="000000"/>
                                <w:kern w:val="24"/>
                              </w:rPr>
                              <w:t>New facilities and equipment</w:t>
                            </w:r>
                          </w:p>
                        </w:txbxContent>
                      </v:textbox>
                    </v:shape>
                    <v:rect id="Rectangle 1112" o:spid="_x0000_s1075" style="position:absolute;left:30003;top:31337;width:11697;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" filled="f" strokecolor="windowText" strokeweight="1pt"/>
                    <v:shape id="Text Box 1113" o:spid="_x0000_s1076" type="#_x0000_t202" style="position:absolute;left:30384;top:31813;width:10795;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" filled="f" stroked="f">
                      <v:textbox style="mso-fit-shape-to-text:t">
                        <w:txbxContent>
                          <w:p w14:paraId="4F5A2885" w14:textId="77777777" w:rsidR="002755FD" w:rsidRDefault="002755FD" w:rsidP="00380F88">
                            <w:pPr>
                              <w:pStyle w:val="NormalWeb"/>
                              <w:jc w:val="center"/>
                              <w:rPr>
                                <w:sz w:val="24"/>
                              </w:rPr>
                            </w:pPr>
                            <w:r>
                              <w:rPr>
                                <w:rFonts w:asciiTheme="minorHAnsi" w:hAnsi="Calibri" w:cstheme="minorBidi"/>
                                <w:color w:val="000000"/>
                                <w:kern w:val="24"/>
                              </w:rPr>
                              <w:t>Human resources required</w:t>
                            </w:r>
                          </w:p>
                        </w:txbxContent>
                      </v:textbox>
                    </v:shape>
                    <v:shape id="Diamond 1114" o:spid="_x0000_s1077" type="#_x0000_t4" style="position:absolute;left:14001;top:40682;width:13500;height:11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" filled="f" strokecolor="windowText" strokeweight="1pt"/>
                    <v:shape id="Text Box 1115" o:spid="_x0000_s1078" type="#_x0000_t202" style="position:absolute;left:15430;top:43522;width:10478;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" filled="f" stroked="f">
                      <v:textbox style="mso-fit-shape-to-text:t">
                        <w:txbxContent>
                          <w:p w14:paraId="092DBE02" w14:textId="77777777" w:rsidR="002755FD" w:rsidRDefault="002755FD" w:rsidP="00380F88">
                            <w:pPr>
                              <w:pStyle w:val="NormalWeb"/>
                              <w:jc w:val="center"/>
                              <w:rPr>
                                <w:sz w:val="24"/>
                              </w:rPr>
                            </w:pPr>
                            <w:r>
                              <w:rPr>
                                <w:rFonts w:asciiTheme="minorHAnsi" w:hAnsi="Calibri" w:cstheme="minorBidi"/>
                                <w:color w:val="000000"/>
                                <w:kern w:val="24"/>
                              </w:rPr>
                              <w:t>Are sufficient funds available?</w:t>
                            </w:r>
                          </w:p>
                        </w:txbxContent>
                      </v:textbox>
                    </v:shape>
                    <v:shape id="Diamond 1116" o:spid="_x0000_s1079" type="#_x0000_t4" style="position:absolute;left:29051;top:40671;width:13500;height:116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" filled="f" strokecolor="windowText" strokeweight="1pt"/>
                    <v:shape id="Text Box 1117" o:spid="_x0000_s1080" type="#_x0000_t202" style="position:absolute;left:31813;top:43243;width:8096;height:6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" filled="f" stroked="f">
                      <v:textbox style="mso-fit-shape-to-text:t">
                        <w:txbxContent>
                          <w:p w14:paraId="19EC5FD5" w14:textId="77777777" w:rsidR="002755FD" w:rsidRDefault="002755FD" w:rsidP="00380F88">
                            <w:pPr>
                              <w:pStyle w:val="NormalWeb"/>
                              <w:jc w:val="center"/>
                              <w:rPr>
                                <w:sz w:val="24"/>
                              </w:rPr>
                            </w:pPr>
                            <w:r>
                              <w:rPr>
                                <w:rFonts w:asciiTheme="minorHAnsi" w:hAnsi="Calibri" w:cstheme="minorBidi"/>
                                <w:color w:val="000000"/>
                                <w:kern w:val="24"/>
                              </w:rPr>
                              <w:t>Are more funds available?</w:t>
                            </w:r>
                          </w:p>
                        </w:txbxContent>
                      </v:textbox>
                    </v:shape>
                    <v:rect id="Rectangle 1118" o:spid="_x0000_s1081" style="position:absolute;left:14859;top:54102;width:11696;height:7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" filled="f" strokecolor="windowText" strokeweight="1pt"/>
                    <v:shape id="Text Box 1119" o:spid="_x0000_s1082" type="#_x0000_t202" style="position:absolute;left:15335;top:55626;width:10795;height:4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" filled="f" stroked="f">
                      <v:textbox style="mso-fit-shape-to-text:t">
                        <w:txbxContent>
                          <w:p w14:paraId="57FAFB72" w14:textId="77777777" w:rsidR="002755FD" w:rsidRDefault="002755FD" w:rsidP="00380F88">
                            <w:pPr>
                              <w:pStyle w:val="NormalWeb"/>
                              <w:jc w:val="center"/>
                              <w:rPr>
                                <w:sz w:val="24"/>
                              </w:rPr>
                            </w:pPr>
                            <w:r>
                              <w:rPr>
                                <w:rFonts w:asciiTheme="minorHAnsi" w:hAnsi="Calibri" w:cstheme="minorBidi"/>
                                <w:color w:val="000000"/>
                                <w:kern w:val="24"/>
                              </w:rPr>
                              <w:t>Implement VDES services</w:t>
                            </w:r>
                          </w:p>
                        </w:txbxContent>
                      </v:textbox>
                    </v:shape>
                    <v:shape id="Text Box 1120" o:spid="_x0000_s1083" type="#_x0000_t202" style="position:absolute;left:41700;top:44042;width:3672;height:29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" filled="f" stroked="f">
                      <v:textbox style="mso-fit-shape-to-text:t">
                        <w:txbxContent>
                          <w:p w14:paraId="0AE29462" w14:textId="77777777" w:rsidR="002755FD" w:rsidRDefault="002755FD" w:rsidP="00380F88">
                            <w:pPr>
                              <w:pStyle w:val="NormalWeb"/>
                              <w:rPr>
                                <w:sz w:val="24"/>
                              </w:rPr>
                            </w:pPr>
                            <w:r>
                              <w:rPr>
                                <w:rFonts w:asciiTheme="minorHAnsi" w:hAnsi="Calibri" w:cstheme="minorBidi"/>
                                <w:color w:val="000000"/>
                                <w:kern w:val="24"/>
                              </w:rPr>
                              <w:t>No</w:t>
                            </w:r>
                          </w:p>
                        </w:txbxContent>
                      </v:textbox>
                    </v:shape>
                    <v:shape id="Text Box 1121" o:spid="_x0000_s1084" type="#_x0000_t202" style="position:absolute;left:26697;top:3317;width:3672;height:29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" filled="f" stroked="f">
                      <v:textbox style="mso-fit-shape-to-text:t">
                        <w:txbxContent>
                          <w:p w14:paraId="453ACC4A" w14:textId="77777777" w:rsidR="002755FD" w:rsidRDefault="002755FD" w:rsidP="00380F88">
                            <w:pPr>
                              <w:pStyle w:val="NormalWeb"/>
                              <w:rPr>
                                <w:sz w:val="24"/>
                              </w:rPr>
                            </w:pPr>
                            <w:r>
                              <w:rPr>
                                <w:rFonts w:asciiTheme="minorHAnsi" w:hAnsi="Calibri" w:cstheme="minorBidi"/>
                                <w:color w:val="000000"/>
                                <w:kern w:val="24"/>
                              </w:rPr>
                              <w:t>No</w:t>
                            </w:r>
                          </w:p>
                        </w:txbxContent>
                      </v:textbox>
                    </v:shape>
                    <v:shape id="Text Box 1122" o:spid="_x0000_s1085" type="#_x0000_t202" style="position:absolute;left:35852;top:51476;width:3974;height:29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" filled="f" stroked="f">
                      <v:textbox style="mso-fit-shape-to-text:t">
                        <w:txbxContent>
                          <w:p w14:paraId="78328786" w14:textId="77777777" w:rsidR="002755FD" w:rsidRDefault="002755FD" w:rsidP="00380F88">
                            <w:pPr>
                              <w:pStyle w:val="NormalWeb"/>
                              <w:rPr>
                                <w:sz w:val="24"/>
                              </w:rPr>
                            </w:pPr>
                            <w:r>
                              <w:rPr>
                                <w:rFonts w:asciiTheme="minorHAnsi" w:hAnsi="Calibri" w:cstheme="minorBidi"/>
                                <w:color w:val="000000"/>
                                <w:kern w:val="24"/>
                              </w:rPr>
                              <w:t>Yes</w:t>
                            </w:r>
                          </w:p>
                        </w:txbxContent>
                      </v:textbox>
                    </v:shape>
                    <v:shape id="Text Box 1123" o:spid="_x0000_s1086" type="#_x0000_t202" style="position:absolute;left:15795;top:51476;width:3975;height:29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" filled="f" stroked="f">
                      <v:textbox style="mso-fit-shape-to-text:t">
                        <w:txbxContent>
                          <w:p w14:paraId="42CA5225" w14:textId="77777777" w:rsidR="002755FD" w:rsidRDefault="002755FD" w:rsidP="00380F88">
                            <w:pPr>
                              <w:pStyle w:val="NormalWeb"/>
                              <w:rPr>
                                <w:sz w:val="24"/>
                              </w:rPr>
                            </w:pPr>
                            <w:r>
                              <w:rPr>
                                <w:rFonts w:asciiTheme="minorHAnsi" w:hAnsi="Calibri" w:cstheme="minorBidi"/>
                                <w:color w:val="000000"/>
                                <w:kern w:val="24"/>
                              </w:rPr>
                              <w:t>Yes</w:t>
                            </w:r>
                          </w:p>
                        </w:txbxContent>
                      </v:textbox>
                    </v:shape>
                    <v:shape id="Text Box 1124" o:spid="_x0000_s1087" type="#_x0000_t202" style="position:absolute;left:20669;top:10572;width:3975;height:29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" filled="f" stroked="f">
                      <v:textbox style="mso-fit-shape-to-text:t">
                        <w:txbxContent>
                          <w:p w14:paraId="2A1D03D6" w14:textId="77777777" w:rsidR="002755FD" w:rsidRDefault="002755FD" w:rsidP="00380F88">
                            <w:pPr>
                              <w:pStyle w:val="NormalWeb"/>
                              <w:rPr>
                                <w:sz w:val="24"/>
                              </w:rPr>
                            </w:pPr>
                            <w:r>
                              <w:rPr>
                                <w:rFonts w:asciiTheme="minorHAnsi" w:hAnsi="Calibri" w:cstheme="minorBidi"/>
                                <w:color w:val="000000"/>
                                <w:kern w:val="24"/>
                              </w:rPr>
                              <w:t>Yes</w:t>
                            </w:r>
                          </w:p>
                        </w:txbxContent>
                      </v:textbox>
                    </v:shape>
                  </v:group>
                  <v:shapetype id="_x0000_t32" coordsize="21600,21600" o:spt="32" o:oned="t" path="m,l21600,21600e" filled="f">
                    <v:path arrowok="t" fillok="f" o:connecttype="none"/>
                    <o:lock v:ext="edit" shapetype="t"/>
                  </v:shapetype>
                  <v:shape id="Straight Arrow Connector 1125" o:spid="_x0000_s1088" type="#_x0000_t32" style="position:absolute;left:19676;top:10493;width:0;height:12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" strokecolor="black [3213]">
                    <v:stroke endarrow="block"/>
                  </v:shape>
                  <v:shape id="Straight Arrow Connector 1126" o:spid="_x0000_s1089" type="#_x0000_t32" style="position:absolute;left:19676;top:18606;width:0;height:12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" strokecolor="black [3213]">
                    <v:stroke endarrow="block"/>
                  </v:shape>
                  <v:shape id="Straight Arrow Connector 1127" o:spid="_x0000_s1090" type="#_x0000_t32" style="position:absolute;left:26106;top:5246;width:2474;height: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" strokecolor="black [3213]">
                    <v:stroke endarrow="block"/>
                  </v:shape>
                  <v:shape id="Straight Arrow Connector 1128" o:spid="_x0000_s1091" type="#_x0000_t32" style="position:absolute;left:19676;top:26765;width:0;height:12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" strokecolor="black [3213]">
                    <v:stroke endarrow="block"/>
                  </v:shape>
                  <v:shape id="Straight Arrow Connector 1129" o:spid="_x0000_s1092" type="#_x0000_t32" style="position:absolute;left:5570;top:26741;width:14149;height:13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" strokecolor="black [3213]">
                    <v:stroke endarrow="block"/>
                  </v:shape>
                  <v:shape id="Straight Arrow Connector 1130" o:spid="_x0000_s1093" type="#_x0000_t32" style="position:absolute;left:19717;top:26724;width:14434;height:1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" strokecolor="black [3213]">
                    <v:stroke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1131" o:spid="_x0000_s1094" type="#_x0000_t35" style="position:absolute;left:39722;top:18595;width:810;height:23141;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" adj="-60921,21636" strokecolor="black [3213]">
                    <v:stroke endarrow="block"/>
                  </v:shape>
                  <v:shape id="Straight Arrow Connector 1132" o:spid="_x0000_s1095" type="#_x0000_t32" style="position:absolute;left:26197;top:41736;width:1476;height: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" strokecolor="black [3213]">
                    <v:stroke endarrow="block"/>
                  </v:shape>
                  <v:shape id="Text Box 1133" o:spid="_x0000_s1096" type="#_x0000_t202" style="position:absolute;left:25210;top:39368;width:3498;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" filled="f" stroked="f">
                    <v:textbox style="mso-fit-shape-to-text:t">
                      <w:txbxContent>
                        <w:p w14:paraId="5D83093D" w14:textId="77777777" w:rsidR="002755FD" w:rsidRDefault="002755FD" w:rsidP="00380F88">
                          <w:pPr>
                            <w:pStyle w:val="NormalWeb"/>
                            <w:rPr>
                              <w:sz w:val="24"/>
                            </w:rPr>
                          </w:pPr>
                          <w:r>
                            <w:rPr>
                              <w:rFonts w:asciiTheme="minorHAnsi" w:hAnsi="Calibri" w:cstheme="minorBidi"/>
                              <w:color w:val="000000"/>
                              <w:kern w:val="24"/>
                            </w:rPr>
                            <w:t>No</w:t>
                          </w:r>
                        </w:p>
                      </w:txbxContent>
                    </v:textbox>
                  </v:shape>
                  <v:shape id="Straight Arrow Connector 1134" o:spid="_x0000_s1097" type="#_x0000_t32" style="position:absolute;left:5570;top:34859;width:14197;height:16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" strokecolor="black [3213]">
                    <v:stroke endarrow="block"/>
                  </v:shape>
                  <v:shape id="Straight Arrow Connector 1135" o:spid="_x0000_s1098" type="#_x0000_t32" style="position:absolute;left:19767;top:34859;width:14384;height:16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" strokecolor="black [3213]">
                    <v:stroke endarrow="block"/>
                  </v:shape>
                  <v:shape id="Straight Arrow Connector 1136" o:spid="_x0000_s1099" type="#_x0000_t32" style="position:absolute;left:19725;top:34859;width:42;height:16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" strokecolor="black [3213]">
                    <v:stroke endarrow="block"/>
                  </v:shape>
                  <v:shape id="Straight Arrow Connector 1137" o:spid="_x0000_s1100" type="#_x0000_t32" style="position:absolute;left:19725;top:47045;width:21;height:149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" strokecolor="black [3213]">
                    <v:stroke endarrow="block"/>
                  </v:shape>
                  <v:shapetype id="_x0000_t33" coordsize="21600,21600" o:spt="33" o:oned="t" path="m,l21600,r,21600e" filled="f">
                    <v:stroke joinstyle="miter"/>
                    <v:path arrowok="t" fillok="f" o:connecttype="none"/>
                    <o:lock v:ext="edit" shapetype="t"/>
                  </v:shapetype>
                  <v:shape id="Elbow Connector 1138" o:spid="_x0000_s1101" type="#_x0000_t33" style="position:absolute;left:26725;top:40004;width:398;height:1435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" strokecolor="black [3213]">
                    <v:stroke endarrow="block"/>
                  </v:shape>
                </v:group>
                <v:shape id="Straight Arrow Connector 1139" o:spid="_x0000_s1102" type="#_x0000_t32" style="position:absolute;left:19697;top:19096;width:8883;height: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" strokecolor="black [3213]">
                  <v:stroke endarrow="block"/>
                </v:shape>
                <w10:anchorlock/>
              </v:group>
            </w:pict>
          </mc:Fallback>
        </mc:AlternateContent>
      </w:r>
    </w:p>
    <w:p w14:paraId="0DE49C56" w14:textId="75CB3098" w:rsidR="00380F88" w:rsidRPr="00F55AD7" w:rsidRDefault="00380F88" w:rsidP="00380F88">
      <w:pPr>
        <w:pStyle w:val="Figurecaption"/>
        <w:jc w:val="center"/>
      </w:pPr>
      <w:bookmarkStart w:id="69" w:name="_Ref464205796"/>
      <w:bookmarkStart w:id="70" w:name="_Toc465163203"/>
      <w:r w:rsidRPr="00F55AD7">
        <w:t>VDES implementation decision matrix</w:t>
      </w:r>
      <w:bookmarkEnd w:id="69"/>
      <w:bookmarkEnd w:id="70"/>
    </w:p>
    <w:p w14:paraId="78B1F7BD" w14:textId="620B6BDD" w:rsidR="0004040C" w:rsidRDefault="0004040C" w:rsidP="00380F88">
      <w:pPr>
        <w:pStyle w:val="BodyText"/>
        <w:rPr>
          <w:ins w:id="71" w:author="Jillian Carson-Jackson" w:date="2017-08-30T00:01:00Z"/>
        </w:rPr>
      </w:pPr>
      <w:ins w:id="72" w:author="Jillian Carson-Jackson" w:date="2017-08-30T00:01:00Z">
        <w:r>
          <w:t xml:space="preserve">Provision of VDES shore stations may be managed through a regular scheduled lifecycle process for existing AIS shore stations; through an upgrade of existing AIS shore stations; or through the implementation of VDES at a new location where there is no existing AIS shore station. </w:t>
        </w:r>
      </w:ins>
    </w:p>
    <w:p w14:paraId="6B35F398" w14:textId="7F07EABF" w:rsidR="0004040C" w:rsidRDefault="006278E4" w:rsidP="00380F88">
      <w:pPr>
        <w:pStyle w:val="BodyText"/>
        <w:rPr>
          <w:ins w:id="73" w:author="Jillian Carson-Jackson" w:date="2017-08-30T00:01:00Z"/>
        </w:rPr>
      </w:pPr>
      <w:ins w:id="74" w:author="Jillian Carson-Jackson" w:date="2017-08-30T00:04:00Z">
        <w:r>
          <w:t>VDES shore station considerations will include</w:t>
        </w:r>
      </w:ins>
      <w:ins w:id="75" w:author="Jillian Carson-Jackson" w:date="2017-08-30T00:08:00Z">
        <w:r>
          <w:t xml:space="preserve">: </w:t>
        </w:r>
      </w:ins>
      <w:ins w:id="76" w:author="Jillian Carson-Jackson" w:date="2017-08-30T00:09:00Z">
        <w:r>
          <w:t>[</w:t>
        </w:r>
      </w:ins>
      <w:ins w:id="77" w:author="Jillian Carson-Jackson" w:date="2017-08-30T00:08:00Z">
        <w:r w:rsidRPr="001432B8">
          <w:rPr>
            <w:highlight w:val="yellow"/>
          </w:rPr>
          <w:t>AIS system load; services to be provided; existing equipment (for existing sites);</w:t>
        </w:r>
      </w:ins>
      <w:ins w:id="78" w:author="Jillian Carson-Jackson" w:date="2017-08-30T00:04:00Z">
        <w:r w:rsidRPr="001432B8">
          <w:rPr>
            <w:highlight w:val="yellow"/>
          </w:rPr>
          <w:t xml:space="preserve"> antenna requirements, including interaction with </w:t>
        </w:r>
      </w:ins>
      <w:ins w:id="79" w:author="Jillian Carson-Jackson" w:date="2017-08-30T00:07:00Z">
        <w:r w:rsidRPr="001432B8">
          <w:rPr>
            <w:highlight w:val="yellow"/>
          </w:rPr>
          <w:t>other services</w:t>
        </w:r>
      </w:ins>
      <w:ins w:id="80" w:author="Jillian Carson-Jackson" w:date="2017-08-30T00:06:00Z">
        <w:r w:rsidRPr="001432B8">
          <w:rPr>
            <w:highlight w:val="yellow"/>
          </w:rPr>
          <w:t>; power requirements</w:t>
        </w:r>
      </w:ins>
      <w:ins w:id="81" w:author="Jillian Carson-Jackson" w:date="2017-08-30T00:07:00Z">
        <w:r w:rsidRPr="001432B8">
          <w:rPr>
            <w:highlight w:val="yellow"/>
          </w:rPr>
          <w:t>;</w:t>
        </w:r>
        <w:r>
          <w:t xml:space="preserve"> </w:t>
        </w:r>
      </w:ins>
      <w:ins w:id="82" w:author="Jillian Carson-Jackson" w:date="2017-08-30T00:09:00Z">
        <w:r>
          <w:t>… ]</w:t>
        </w:r>
      </w:ins>
    </w:p>
    <w:p w14:paraId="43643BB7" w14:textId="541F7D38" w:rsidR="00380F88" w:rsidRPr="00F55AD7" w:rsidRDefault="00380F88" w:rsidP="00380F88">
      <w:pPr>
        <w:pStyle w:val="BodyText"/>
      </w:pPr>
      <w:del w:id="83" w:author="Jillian Carson-Jackson" w:date="2017-08-29T23:26:00Z">
        <w:r w:rsidRPr="00F55AD7" w:rsidDel="002755FD">
          <w:delText>[</w:delText>
        </w:r>
      </w:del>
      <w:r w:rsidR="00F55AD7">
        <w:rPr>
          <w:highlight w:val="yellow"/>
        </w:rPr>
        <w:fldChar w:fldCharType="begin"/>
      </w:r>
      <w:r w:rsidR="00F55AD7">
        <w:instrText xml:space="preserve"> REF _Ref464205845 \r \h </w:instrText>
      </w:r>
      <w:r w:rsidR="00F55AD7">
        <w:rPr>
          <w:highlight w:val="yellow"/>
        </w:rPr>
      </w:r>
      <w:r w:rsidR="00F55AD7">
        <w:rPr>
          <w:highlight w:val="yellow"/>
        </w:rPr>
        <w:fldChar w:fldCharType="separate"/>
      </w:r>
      <w:r w:rsidR="009B372E">
        <w:t>Table 2</w:t>
      </w:r>
      <w:r w:rsidR="00F55AD7">
        <w:rPr>
          <w:highlight w:val="yellow"/>
        </w:rPr>
        <w:fldChar w:fldCharType="end"/>
      </w:r>
      <w:del w:id="84" w:author="Jillian Carson-Jackson" w:date="2017-08-29T23:26:00Z">
        <w:r w:rsidRPr="00F55AD7" w:rsidDel="002755FD">
          <w:delText>]</w:delText>
        </w:r>
      </w:del>
      <w:r w:rsidRPr="00F55AD7">
        <w:t xml:space="preserve"> </w:t>
      </w:r>
      <w:r w:rsidR="00F730DC" w:rsidRPr="00F55AD7">
        <w:t xml:space="preserve">provides further information on considerations for VDES implementation. </w:t>
      </w:r>
      <w:ins w:id="85" w:author="Jillian Carson-Jackson" w:date="2017-08-30T00:09:00Z">
        <w:r w:rsidR="006278E4">
          <w:t>[</w:t>
        </w:r>
        <w:r w:rsidR="006278E4" w:rsidRPr="001432B8">
          <w:rPr>
            <w:highlight w:val="yellow"/>
          </w:rPr>
          <w:t>amend table to include technical requirements</w:t>
        </w:r>
        <w:r w:rsidR="006278E4">
          <w:t>]</w:t>
        </w:r>
      </w:ins>
    </w:p>
    <w:p w14:paraId="266D1A76" w14:textId="77777777" w:rsidR="00380F88" w:rsidRPr="00F55AD7" w:rsidRDefault="00380F88" w:rsidP="00380F88">
      <w:pPr>
        <w:pStyle w:val="Tablecaption"/>
        <w:jc w:val="center"/>
      </w:pPr>
      <w:bookmarkStart w:id="86" w:name="_Ref464205845"/>
      <w:bookmarkStart w:id="87" w:name="_Toc465163198"/>
      <w:r w:rsidRPr="00F55AD7">
        <w:t>Considerations for VDES Implementation</w:t>
      </w:r>
      <w:bookmarkEnd w:id="86"/>
      <w:bookmarkEnd w:id="87"/>
    </w:p>
    <w:tbl>
      <w:tblPr>
        <w:tblStyle w:val="TableGrid"/>
        <w:tblW w:w="0" w:type="auto"/>
        <w:jc w:val="center"/>
        <w:tblLook w:val="04A0" w:firstRow="1" w:lastRow="0" w:firstColumn="1" w:lastColumn="0" w:noHBand="0" w:noVBand="1"/>
      </w:tblPr>
      <w:tblGrid>
        <w:gridCol w:w="1908"/>
        <w:gridCol w:w="4410"/>
        <w:gridCol w:w="1654"/>
        <w:gridCol w:w="1654"/>
      </w:tblGrid>
      <w:tr w:rsidR="00380F88" w:rsidRPr="00F55AD7" w14:paraId="614CB2CD" w14:textId="77777777" w:rsidTr="00062874">
        <w:trPr>
          <w:cantSplit/>
          <w:tblHeader/>
          <w:jc w:val="center"/>
        </w:trPr>
        <w:tc>
          <w:tcPr>
            <w:tcW w:w="1908" w:type="dxa"/>
            <w:shd w:val="clear" w:color="auto" w:fill="auto"/>
            <w:vAlign w:val="center"/>
          </w:tcPr>
          <w:p w14:paraId="429CF683" w14:textId="77777777" w:rsidR="00380F88" w:rsidRPr="00F55AD7" w:rsidRDefault="00380F88" w:rsidP="00062874">
            <w:pPr>
              <w:pStyle w:val="Tableheading"/>
              <w:rPr>
                <w:lang w:val="en-GB"/>
              </w:rPr>
            </w:pPr>
            <w:r w:rsidRPr="00F55AD7">
              <w:rPr>
                <w:lang w:val="en-GB"/>
              </w:rPr>
              <w:lastRenderedPageBreak/>
              <w:t>Consideration</w:t>
            </w:r>
          </w:p>
        </w:tc>
        <w:tc>
          <w:tcPr>
            <w:tcW w:w="4410" w:type="dxa"/>
            <w:shd w:val="clear" w:color="auto" w:fill="auto"/>
            <w:vAlign w:val="center"/>
          </w:tcPr>
          <w:p w14:paraId="1AA9CAAC" w14:textId="77777777" w:rsidR="00380F88" w:rsidRPr="00F55AD7" w:rsidRDefault="00380F88" w:rsidP="00062874">
            <w:pPr>
              <w:pStyle w:val="Tableheading"/>
              <w:rPr>
                <w:lang w:val="en-GB"/>
              </w:rPr>
            </w:pPr>
            <w:r w:rsidRPr="00F55AD7">
              <w:rPr>
                <w:lang w:val="en-GB"/>
              </w:rPr>
              <w:t>Detail</w:t>
            </w:r>
          </w:p>
        </w:tc>
        <w:tc>
          <w:tcPr>
            <w:tcW w:w="1639" w:type="dxa"/>
            <w:shd w:val="clear" w:color="auto" w:fill="auto"/>
            <w:vAlign w:val="center"/>
          </w:tcPr>
          <w:p w14:paraId="7ED0DC1B" w14:textId="77777777" w:rsidR="00380F88" w:rsidRPr="00F55AD7" w:rsidRDefault="00380F88" w:rsidP="00062874">
            <w:pPr>
              <w:pStyle w:val="Tableheading"/>
              <w:rPr>
                <w:lang w:val="en-GB"/>
              </w:rPr>
            </w:pPr>
            <w:r w:rsidRPr="00F55AD7">
              <w:rPr>
                <w:lang w:val="en-GB"/>
              </w:rPr>
              <w:t>AIS recommended</w:t>
            </w:r>
          </w:p>
        </w:tc>
        <w:tc>
          <w:tcPr>
            <w:tcW w:w="1619" w:type="dxa"/>
            <w:shd w:val="clear" w:color="auto" w:fill="auto"/>
            <w:vAlign w:val="center"/>
          </w:tcPr>
          <w:p w14:paraId="2D98FDC8" w14:textId="77777777" w:rsidR="00380F88" w:rsidRPr="00F55AD7" w:rsidRDefault="00380F88" w:rsidP="00062874">
            <w:pPr>
              <w:pStyle w:val="Tableheading"/>
              <w:rPr>
                <w:lang w:val="en-GB"/>
              </w:rPr>
            </w:pPr>
            <w:r w:rsidRPr="00F55AD7">
              <w:rPr>
                <w:lang w:val="en-GB"/>
              </w:rPr>
              <w:t>VDES recommended</w:t>
            </w:r>
          </w:p>
        </w:tc>
      </w:tr>
      <w:tr w:rsidR="00380F88" w:rsidRPr="00F55AD7" w14:paraId="5C3C75BB" w14:textId="77777777" w:rsidTr="00062874">
        <w:trPr>
          <w:cantSplit/>
          <w:jc w:val="center"/>
        </w:trPr>
        <w:tc>
          <w:tcPr>
            <w:tcW w:w="1908" w:type="dxa"/>
            <w:vAlign w:val="center"/>
          </w:tcPr>
          <w:p w14:paraId="567457CF" w14:textId="77777777" w:rsidR="00380F88" w:rsidRPr="00F55AD7" w:rsidRDefault="00380F88" w:rsidP="00062874">
            <w:pPr>
              <w:pStyle w:val="Tabletext"/>
            </w:pPr>
            <w:r w:rsidRPr="00F55AD7">
              <w:t>AIS system load</w:t>
            </w:r>
          </w:p>
        </w:tc>
        <w:tc>
          <w:tcPr>
            <w:tcW w:w="4410" w:type="dxa"/>
            <w:vAlign w:val="center"/>
          </w:tcPr>
          <w:p w14:paraId="48598B46" w14:textId="77777777" w:rsidR="00380F88" w:rsidRPr="00F55AD7" w:rsidRDefault="00380F88" w:rsidP="00062874">
            <w:pPr>
              <w:pStyle w:val="Tabletext"/>
            </w:pPr>
            <w:r w:rsidRPr="00F55AD7">
              <w:t xml:space="preserve">AIS system load </w:t>
            </w:r>
          </w:p>
          <w:p w14:paraId="2E40C590" w14:textId="77777777" w:rsidR="00380F88" w:rsidRPr="00F55AD7" w:rsidRDefault="00380F88" w:rsidP="00062874">
            <w:pPr>
              <w:pStyle w:val="Tabletext"/>
            </w:pPr>
            <w:r w:rsidRPr="00F55AD7">
              <w:t xml:space="preserve">(see measurement technique in note 1) </w:t>
            </w:r>
          </w:p>
        </w:tc>
        <w:tc>
          <w:tcPr>
            <w:tcW w:w="1639" w:type="dxa"/>
            <w:vAlign w:val="center"/>
          </w:tcPr>
          <w:p w14:paraId="05E7E395" w14:textId="77777777" w:rsidR="00380F88" w:rsidRPr="00F55AD7" w:rsidRDefault="00380F88" w:rsidP="00062874">
            <w:pPr>
              <w:pStyle w:val="Tabletext"/>
            </w:pPr>
            <w:r w:rsidRPr="00F55AD7">
              <w:t>&lt;50% load</w:t>
            </w:r>
            <w:r w:rsidRPr="00F55AD7">
              <w:rPr>
                <w:rStyle w:val="FootnoteReference"/>
              </w:rPr>
              <w:footnoteReference w:id="4"/>
            </w:r>
          </w:p>
        </w:tc>
        <w:tc>
          <w:tcPr>
            <w:tcW w:w="1619" w:type="dxa"/>
            <w:vAlign w:val="center"/>
          </w:tcPr>
          <w:p w14:paraId="2C127C6F" w14:textId="77777777" w:rsidR="00380F88" w:rsidRPr="00F55AD7" w:rsidRDefault="00380F88" w:rsidP="00062874">
            <w:pPr>
              <w:pStyle w:val="Tabletext"/>
            </w:pPr>
            <w:r w:rsidRPr="00F55AD7">
              <w:t>&gt;50% load</w:t>
            </w:r>
          </w:p>
        </w:tc>
      </w:tr>
      <w:tr w:rsidR="00380F88" w:rsidRPr="00F55AD7" w14:paraId="4C42AE4C" w14:textId="77777777" w:rsidTr="00062874">
        <w:trPr>
          <w:cantSplit/>
          <w:jc w:val="center"/>
        </w:trPr>
        <w:tc>
          <w:tcPr>
            <w:tcW w:w="1908" w:type="dxa"/>
            <w:vAlign w:val="center"/>
          </w:tcPr>
          <w:p w14:paraId="167D64BF" w14:textId="77777777" w:rsidR="00380F88" w:rsidRPr="00F55AD7" w:rsidRDefault="00380F88" w:rsidP="00062874">
            <w:pPr>
              <w:pStyle w:val="Tabletext"/>
            </w:pPr>
            <w:r w:rsidRPr="00F55AD7">
              <w:t>Application Specific Messages</w:t>
            </w:r>
          </w:p>
        </w:tc>
        <w:tc>
          <w:tcPr>
            <w:tcW w:w="4410" w:type="dxa"/>
            <w:vAlign w:val="center"/>
          </w:tcPr>
          <w:p w14:paraId="638EB6BF" w14:textId="77777777" w:rsidR="00380F88" w:rsidRPr="00F55AD7" w:rsidRDefault="00380F88" w:rsidP="00062874">
            <w:pPr>
              <w:pStyle w:val="Tabletext"/>
            </w:pPr>
            <w:r w:rsidRPr="00F55AD7">
              <w:t>Application Specific Messages (ASM) are delayed beyond that acceptable to the users</w:t>
            </w:r>
          </w:p>
          <w:p w14:paraId="7505A289" w14:textId="77777777" w:rsidR="00380F88" w:rsidRPr="00F55AD7" w:rsidRDefault="00380F88" w:rsidP="00062874">
            <w:pPr>
              <w:pStyle w:val="Tabletext"/>
            </w:pPr>
            <w:r w:rsidRPr="00F55AD7">
              <w:t>(see note 2)</w:t>
            </w:r>
          </w:p>
        </w:tc>
        <w:tc>
          <w:tcPr>
            <w:tcW w:w="1639" w:type="dxa"/>
            <w:vAlign w:val="center"/>
          </w:tcPr>
          <w:p w14:paraId="74396A36" w14:textId="60C09039" w:rsidR="00380F88" w:rsidRPr="00F55AD7" w:rsidRDefault="00380F88" w:rsidP="00062874">
            <w:pPr>
              <w:pStyle w:val="Tabletext"/>
            </w:pPr>
            <w:r w:rsidRPr="00F55AD7">
              <w:t xml:space="preserve">Service Latency </w:t>
            </w:r>
            <w:r w:rsidR="0084098D" w:rsidRPr="00F55AD7">
              <w:t>expected</w:t>
            </w:r>
          </w:p>
        </w:tc>
        <w:tc>
          <w:tcPr>
            <w:tcW w:w="1619" w:type="dxa"/>
            <w:vAlign w:val="center"/>
          </w:tcPr>
          <w:p w14:paraId="59AC90FA" w14:textId="21743377" w:rsidR="00380F88" w:rsidRPr="00F55AD7" w:rsidRDefault="00380F88" w:rsidP="00062874">
            <w:pPr>
              <w:pStyle w:val="Tabletext"/>
            </w:pPr>
            <w:r w:rsidRPr="00F55AD7">
              <w:t xml:space="preserve">Service Latency not </w:t>
            </w:r>
            <w:r w:rsidR="0084098D" w:rsidRPr="00F55AD7">
              <w:t>expected</w:t>
            </w:r>
          </w:p>
        </w:tc>
      </w:tr>
      <w:tr w:rsidR="00380F88" w:rsidRPr="00F55AD7" w14:paraId="799E1E2C" w14:textId="77777777" w:rsidTr="00062874">
        <w:trPr>
          <w:cantSplit/>
          <w:jc w:val="center"/>
        </w:trPr>
        <w:tc>
          <w:tcPr>
            <w:tcW w:w="1908" w:type="dxa"/>
            <w:vAlign w:val="center"/>
          </w:tcPr>
          <w:p w14:paraId="35256D88" w14:textId="77777777" w:rsidR="00380F88" w:rsidRPr="00F55AD7" w:rsidRDefault="00380F88" w:rsidP="00062874">
            <w:pPr>
              <w:pStyle w:val="Tabletext"/>
            </w:pPr>
            <w:r w:rsidRPr="00F55AD7">
              <w:t>Advanced data transfer services</w:t>
            </w:r>
          </w:p>
        </w:tc>
        <w:tc>
          <w:tcPr>
            <w:tcW w:w="4410" w:type="dxa"/>
            <w:vAlign w:val="center"/>
          </w:tcPr>
          <w:p w14:paraId="77E7BEAA" w14:textId="77777777" w:rsidR="00380F88" w:rsidRPr="00F55AD7" w:rsidRDefault="00380F88" w:rsidP="00062874">
            <w:pPr>
              <w:pStyle w:val="Tabletext"/>
            </w:pPr>
            <w:r w:rsidRPr="00F55AD7">
              <w:t>If the Advanced system data transfer features are required as per the Maritime Service Portfolios</w:t>
            </w:r>
          </w:p>
        </w:tc>
        <w:tc>
          <w:tcPr>
            <w:tcW w:w="1639" w:type="dxa"/>
            <w:vAlign w:val="center"/>
          </w:tcPr>
          <w:p w14:paraId="108A6BCF" w14:textId="77777777" w:rsidR="00380F88" w:rsidRPr="00F55AD7" w:rsidRDefault="00380F88" w:rsidP="00062874">
            <w:pPr>
              <w:pStyle w:val="Tabletext"/>
            </w:pPr>
            <w:r w:rsidRPr="00F55AD7">
              <w:t>Not required</w:t>
            </w:r>
          </w:p>
        </w:tc>
        <w:tc>
          <w:tcPr>
            <w:tcW w:w="1619" w:type="dxa"/>
            <w:vAlign w:val="center"/>
          </w:tcPr>
          <w:p w14:paraId="295694FB" w14:textId="77777777" w:rsidR="00380F88" w:rsidRPr="00F55AD7" w:rsidRDefault="00380F88" w:rsidP="00062874">
            <w:pPr>
              <w:pStyle w:val="Tabletext"/>
            </w:pPr>
            <w:r w:rsidRPr="00F55AD7">
              <w:t>Are required</w:t>
            </w:r>
          </w:p>
        </w:tc>
      </w:tr>
    </w:tbl>
    <w:p w14:paraId="41F878A4" w14:textId="77777777" w:rsidR="00380F88" w:rsidRPr="00F55AD7" w:rsidRDefault="00380F88" w:rsidP="00380F88"/>
    <w:p w14:paraId="743912C0" w14:textId="77777777" w:rsidR="00380F88" w:rsidRPr="00F55AD7" w:rsidRDefault="00380F88" w:rsidP="00380F88">
      <w:pPr>
        <w:pStyle w:val="BodyText"/>
      </w:pPr>
      <w:r w:rsidRPr="00F55AD7">
        <w:rPr>
          <w:b/>
          <w:color w:val="407EC9"/>
        </w:rPr>
        <w:t>Note 1:</w:t>
      </w:r>
      <w:r w:rsidRPr="00F55AD7">
        <w:t xml:space="preserve"> System load is determined by measuring the number of vessels in the coverage area of an AIS base station (a single slot map) and calculating the sum of the slots consumed in the coverage area based on the expected reporting rates of the vessels in the coverage area (Class A, Class B, AtoN and AIS base station) and the number of Addressed Binary Messages (ABM) and Broadcast Binary Messages (BBM) of all types.</w:t>
      </w:r>
    </w:p>
    <w:p w14:paraId="4C915486" w14:textId="77777777" w:rsidR="00380F88" w:rsidRPr="00F55AD7" w:rsidRDefault="00380F88" w:rsidP="00380F88">
      <w:pPr>
        <w:pStyle w:val="BodyText"/>
      </w:pPr>
      <w:r w:rsidRPr="00F55AD7">
        <w:rPr>
          <w:b/>
          <w:color w:val="407EC9"/>
        </w:rPr>
        <w:t>Note 2:</w:t>
      </w:r>
      <w:r w:rsidRPr="00F55AD7">
        <w:t xml:space="preserve"> Service latency is defined as the delivery of the total service from the initiation of the delivery of the service component to the completion of the delivery of that service component e.g. a single maritime chart update.</w:t>
      </w:r>
    </w:p>
    <w:p w14:paraId="1ACCD668" w14:textId="77777777" w:rsidR="00380F88" w:rsidRPr="00F55AD7" w:rsidRDefault="00380F88" w:rsidP="00380F88">
      <w:pPr>
        <w:pStyle w:val="BodyText"/>
      </w:pPr>
      <w:r w:rsidRPr="00F55AD7">
        <w:t>The services offered by a VDES system will allow for priority with essential services / safety related services having the highest priority and non-essential / commercial service having the lowest priority.</w:t>
      </w:r>
    </w:p>
    <w:p w14:paraId="556FE351" w14:textId="3A10168C" w:rsidR="00380F88" w:rsidRDefault="00380F88" w:rsidP="00380F88">
      <w:pPr>
        <w:pStyle w:val="BodyText"/>
        <w:rPr>
          <w:ins w:id="88" w:author="Jillian Carson-Jackson" w:date="2017-08-29T23:26:00Z"/>
        </w:rPr>
      </w:pPr>
      <w:r w:rsidRPr="00F55AD7">
        <w:t>The transfer of data using VDES should consider that the available VDES data transfer capacity is shared by all users within the coverag</w:t>
      </w:r>
      <w:r w:rsidR="00F55AD7">
        <w:t>e range of a VDES base station.</w:t>
      </w:r>
    </w:p>
    <w:p w14:paraId="45E2212A" w14:textId="04BE8F9A" w:rsidR="002755FD" w:rsidRDefault="002755FD" w:rsidP="002755FD">
      <w:pPr>
        <w:pStyle w:val="Heading2"/>
        <w:tabs>
          <w:tab w:val="clear" w:pos="0"/>
          <w:tab w:val="num" w:pos="851"/>
        </w:tabs>
        <w:rPr>
          <w:ins w:id="89" w:author="Jillian Carson-Jackson" w:date="2017-08-29T23:26:00Z"/>
        </w:rPr>
      </w:pPr>
      <w:ins w:id="90" w:author="Jillian Carson-Jackson" w:date="2017-08-29T23:26:00Z">
        <w:r>
          <w:t>digital communication systems</w:t>
        </w:r>
      </w:ins>
    </w:p>
    <w:p w14:paraId="0F1F31FC" w14:textId="77777777" w:rsidR="002755FD" w:rsidRPr="006433B6" w:rsidRDefault="002755FD" w:rsidP="002755FD">
      <w:pPr>
        <w:pStyle w:val="Heading2separationline"/>
        <w:rPr>
          <w:ins w:id="91" w:author="Jillian Carson-Jackson" w:date="2017-08-29T23:26:00Z"/>
        </w:rPr>
      </w:pPr>
    </w:p>
    <w:p w14:paraId="32E02411" w14:textId="5633D194" w:rsidR="0004040C" w:rsidRDefault="0004040C" w:rsidP="002755FD">
      <w:pPr>
        <w:pStyle w:val="BodyText"/>
        <w:rPr>
          <w:ins w:id="92" w:author="Jillian Carson-Jackson" w:date="2017-08-29T23:55:00Z"/>
        </w:rPr>
      </w:pPr>
      <w:ins w:id="93" w:author="Jillian Carson-Jackson" w:date="2017-08-29T23:55:00Z">
        <w:r>
          <w:t>[</w:t>
        </w:r>
        <w:r w:rsidRPr="001432B8">
          <w:rPr>
            <w:highlight w:val="yellow"/>
          </w:rPr>
          <w:t>adapted from E2 deliverable D1.</w:t>
        </w:r>
      </w:ins>
      <w:ins w:id="94" w:author="Jillian Carson-Jackson" w:date="2017-08-30T00:00:00Z">
        <w:r w:rsidRPr="001432B8">
          <w:rPr>
            <w:highlight w:val="yellow"/>
          </w:rPr>
          <w:t>11 – Strategy for Future Digital Communications in the Maritime Environment, Support document</w:t>
        </w:r>
        <w:r>
          <w:t>]</w:t>
        </w:r>
      </w:ins>
    </w:p>
    <w:p w14:paraId="1EB8E75E" w14:textId="233E94D3" w:rsidR="002755FD" w:rsidRDefault="002755FD" w:rsidP="002755FD">
      <w:pPr>
        <w:pStyle w:val="BodyText"/>
        <w:rPr>
          <w:ins w:id="95" w:author="Jillian Carson-Jackson" w:date="2017-08-29T23:30:00Z"/>
        </w:rPr>
      </w:pPr>
      <w:ins w:id="96" w:author="Jillian Carson-Jackson" w:date="2017-08-29T23:27:00Z">
        <w:r>
          <w:t xml:space="preserve">Digital communications permeate our daily lives – both for work and for recreation.  The introduction of ‘any-time, any-where’ access to information through the internet; text based or image based communications; geospatial locating and more is driving demand for faster, more robust, and more integrated, communication solutions.  </w:t>
        </w:r>
      </w:ins>
    </w:p>
    <w:p w14:paraId="7D2474F8" w14:textId="52FACDEC" w:rsidR="005966B5" w:rsidRDefault="005966B5" w:rsidP="002755FD">
      <w:pPr>
        <w:pStyle w:val="BodyText"/>
        <w:rPr>
          <w:ins w:id="97" w:author="Jillian Carson-Jackson" w:date="2017-08-29T23:31:00Z"/>
        </w:rPr>
      </w:pPr>
      <w:ins w:id="98" w:author="Jillian Carson-Jackson" w:date="2017-08-29T23:31:00Z">
        <w:r>
          <w:t xml:space="preserve">There are a number of existing and developing communications technologies.  These include: </w:t>
        </w:r>
      </w:ins>
    </w:p>
    <w:p w14:paraId="7D21CBEF" w14:textId="77777777" w:rsidR="005966B5" w:rsidRDefault="005966B5" w:rsidP="005966B5">
      <w:pPr>
        <w:pStyle w:val="HeliosListBullets"/>
        <w:rPr>
          <w:ins w:id="99" w:author="Jillian Carson-Jackson" w:date="2017-08-29T23:32:00Z"/>
        </w:rPr>
      </w:pPr>
      <w:ins w:id="100" w:author="Jillian Carson-Jackson" w:date="2017-08-29T23:32:00Z">
        <w:r w:rsidRPr="006942BD">
          <w:rPr>
            <w:b/>
          </w:rPr>
          <w:t>NAVDAT</w:t>
        </w:r>
        <w:r>
          <w:t>: this system is a development on the current NAVTEX system. The service will support the same major functions as NAVTEX, namely navigational warnings, weather forecasts and emergency information for shipping, but will provide a much greater capacity and data rate.</w:t>
        </w:r>
      </w:ins>
    </w:p>
    <w:p w14:paraId="14998AC9" w14:textId="77777777" w:rsidR="005966B5" w:rsidRDefault="005966B5" w:rsidP="005966B5">
      <w:pPr>
        <w:pStyle w:val="HeliosListBullets"/>
        <w:rPr>
          <w:ins w:id="101" w:author="Jillian Carson-Jackson" w:date="2017-08-29T23:32:00Z"/>
        </w:rPr>
      </w:pPr>
      <w:ins w:id="102" w:author="Jillian Carson-Jackson" w:date="2017-08-29T23:32:00Z">
        <w:r>
          <w:rPr>
            <w:b/>
          </w:rPr>
          <w:t>VHF Data Exchange System</w:t>
        </w:r>
        <w:r w:rsidRPr="005A593F">
          <w:t>:</w:t>
        </w:r>
        <w:r>
          <w:t xml:space="preserve"> VDES, developed to meet the increasing need for data communication between maritime users and due to the significant rise in VHF data link load with the increasing use of AIS. Provides faster data transfer rates with greater integrity than current VHF data link systems.</w:t>
        </w:r>
      </w:ins>
    </w:p>
    <w:p w14:paraId="616DF757" w14:textId="77777777" w:rsidR="005966B5" w:rsidRPr="00B70A11" w:rsidRDefault="005966B5" w:rsidP="005966B5">
      <w:pPr>
        <w:pStyle w:val="HeliosListBullets"/>
        <w:rPr>
          <w:ins w:id="103" w:author="Jillian Carson-Jackson" w:date="2017-08-29T23:32:00Z"/>
        </w:rPr>
      </w:pPr>
      <w:ins w:id="104" w:author="Jillian Carson-Jackson" w:date="2017-08-29T23:32:00Z">
        <w:r w:rsidRPr="00A46F54">
          <w:rPr>
            <w:b/>
          </w:rPr>
          <w:t>Digital Selective Calling</w:t>
        </w:r>
        <w:r>
          <w:t xml:space="preserve">: DSC transmits packets of data over existing maritime radio spectrum, on VHF, HF and MF. The system uses maritime mobile service identities and enables direct transmission or group / area transmissions of basic data.  </w:t>
        </w:r>
      </w:ins>
    </w:p>
    <w:p w14:paraId="52B6B8E5" w14:textId="77777777" w:rsidR="005966B5" w:rsidRPr="006F2385" w:rsidRDefault="005966B5" w:rsidP="005966B5">
      <w:pPr>
        <w:pStyle w:val="HeliosListBullets"/>
        <w:rPr>
          <w:ins w:id="105" w:author="Jillian Carson-Jackson" w:date="2017-08-29T23:32:00Z"/>
        </w:rPr>
      </w:pPr>
      <w:ins w:id="106" w:author="Jillian Carson-Jackson" w:date="2017-08-29T23:32:00Z">
        <w:r>
          <w:rPr>
            <w:b/>
          </w:rPr>
          <w:t xml:space="preserve">Digital VHF </w:t>
        </w:r>
        <w:r>
          <w:t xml:space="preserve">Digital VHF is the evolution of analogue based mobile radio systems currently used by mariners for voice communication, transmission / reception of distress and safety information, </w:t>
        </w:r>
        <w:r>
          <w:lastRenderedPageBreak/>
          <w:t>and reception of urgent marine information broadcasts. As well as digitally encoding voice transmissions digital VHF will enable the exchange of digital data messages.</w:t>
        </w:r>
      </w:ins>
    </w:p>
    <w:p w14:paraId="46DFFF6F" w14:textId="77777777" w:rsidR="005966B5" w:rsidRDefault="005966B5" w:rsidP="005966B5">
      <w:pPr>
        <w:pStyle w:val="HeliosListBullets"/>
        <w:rPr>
          <w:ins w:id="107" w:author="Jillian Carson-Jackson" w:date="2017-08-29T23:32:00Z"/>
        </w:rPr>
      </w:pPr>
      <w:ins w:id="108" w:author="Jillian Carson-Jackson" w:date="2017-08-29T23:32:00Z">
        <w:r>
          <w:rPr>
            <w:b/>
          </w:rPr>
          <w:t>Digital HF</w:t>
        </w:r>
        <w:r w:rsidRPr="00917900">
          <w:t>:</w:t>
        </w:r>
        <w:r>
          <w:t xml:space="preserve"> Digital  HF is the evolution of analogue based mobile radio systems currently used by mariners for voice communication, transmission/reception of distress and safety information, and reception of urgent marine information broadcasts. As well as digitally encoding voice transmissions digital HF will enable the exchange of digital data messages.</w:t>
        </w:r>
      </w:ins>
    </w:p>
    <w:p w14:paraId="1A5721CA" w14:textId="77777777" w:rsidR="005966B5" w:rsidRDefault="005966B5" w:rsidP="005966B5">
      <w:pPr>
        <w:pStyle w:val="HeliosListBullets"/>
        <w:rPr>
          <w:ins w:id="109" w:author="Jillian Carson-Jackson" w:date="2017-08-29T23:32:00Z"/>
        </w:rPr>
      </w:pPr>
      <w:ins w:id="110" w:author="Jillian Carson-Jackson" w:date="2017-08-29T23:32:00Z">
        <w:r w:rsidRPr="00EF158A">
          <w:rPr>
            <w:b/>
          </w:rPr>
          <w:t>Wi-Fi</w:t>
        </w:r>
        <w:r w:rsidRPr="00EF158A">
          <w:t>: provides local area wireless data transfer using the 2.4</w:t>
        </w:r>
        <w:r>
          <w:t xml:space="preserve"> </w:t>
        </w:r>
        <w:r w:rsidRPr="00EF158A">
          <w:t>GHz to 5 GHz radio wave band. However</w:t>
        </w:r>
        <w:r>
          <w:t>, the coverage of this system is limited to within a port or harbour environment.</w:t>
        </w:r>
      </w:ins>
    </w:p>
    <w:p w14:paraId="1BB7FB68" w14:textId="77777777" w:rsidR="005966B5" w:rsidRDefault="005966B5" w:rsidP="005966B5">
      <w:pPr>
        <w:pStyle w:val="HeliosListBullets"/>
        <w:rPr>
          <w:ins w:id="111" w:author="Jillian Carson-Jackson" w:date="2017-08-29T23:32:00Z"/>
        </w:rPr>
      </w:pPr>
      <w:ins w:id="112" w:author="Jillian Carson-Jackson" w:date="2017-08-29T23:32:00Z">
        <w:r>
          <w:rPr>
            <w:b/>
          </w:rPr>
          <w:t>4G</w:t>
        </w:r>
        <w:r>
          <w:t>: a mobile telecommunications standard supporting mobile internet broadband, succeeding 3G. Provides mobile broadband with data rates of 100s of Mbps for mobile users. Systems falling under the 4G standard include WiMAX and LTE.</w:t>
        </w:r>
      </w:ins>
    </w:p>
    <w:p w14:paraId="7C348105" w14:textId="77777777" w:rsidR="005966B5" w:rsidRDefault="005966B5" w:rsidP="005966B5">
      <w:pPr>
        <w:pStyle w:val="HeliosListBullets"/>
        <w:rPr>
          <w:ins w:id="113" w:author="Jillian Carson-Jackson" w:date="2017-08-29T23:32:00Z"/>
        </w:rPr>
      </w:pPr>
      <w:ins w:id="114" w:author="Jillian Carson-Jackson" w:date="2017-08-29T23:32:00Z">
        <w:r>
          <w:rPr>
            <w:b/>
          </w:rPr>
          <w:t>5G</w:t>
        </w:r>
        <w:r>
          <w:t>: planned evolution of 4G, with data rates expected to be 1 Gbps and an intended delivery year of 2020.</w:t>
        </w:r>
      </w:ins>
    </w:p>
    <w:p w14:paraId="013C17FB" w14:textId="77777777" w:rsidR="005966B5" w:rsidRPr="00AB237A" w:rsidRDefault="005966B5" w:rsidP="005966B5">
      <w:pPr>
        <w:pStyle w:val="HeliosListBullets"/>
        <w:rPr>
          <w:ins w:id="115" w:author="Jillian Carson-Jackson" w:date="2017-08-29T23:32:00Z"/>
        </w:rPr>
      </w:pPr>
      <w:ins w:id="116" w:author="Jillian Carson-Jackson" w:date="2017-08-29T23:32:00Z">
        <w:r w:rsidRPr="006F2385">
          <w:rPr>
            <w:b/>
          </w:rPr>
          <w:t>Satellite communication systems</w:t>
        </w:r>
        <w:r>
          <w:t xml:space="preserve"> </w:t>
        </w:r>
        <w:r w:rsidRPr="006F2385">
          <w:rPr>
            <w:b/>
          </w:rPr>
          <w:t>and services including</w:t>
        </w:r>
        <w:r>
          <w:t>:</w:t>
        </w:r>
      </w:ins>
    </w:p>
    <w:p w14:paraId="7970AC7B" w14:textId="77777777" w:rsidR="005966B5" w:rsidRDefault="005966B5" w:rsidP="001432B8">
      <w:pPr>
        <w:pStyle w:val="HeliosListBulletSub"/>
        <w:ind w:left="1792" w:hanging="357"/>
        <w:rPr>
          <w:ins w:id="117" w:author="Jillian Carson-Jackson" w:date="2017-08-29T23:32:00Z"/>
        </w:rPr>
      </w:pPr>
      <w:ins w:id="118" w:author="Jillian Carson-Jackson" w:date="2017-08-29T23:32:00Z">
        <w:r>
          <w:t xml:space="preserve">Inmarsat Global Express – GEO satellite constellation.  The latest set of services to be offered by Inmarsat including shared </w:t>
        </w:r>
        <w:r w:rsidRPr="00D5585C">
          <w:t xml:space="preserve">channel IP packet-switched </w:t>
        </w:r>
        <w:r>
          <w:t xml:space="preserve">internet broadband </w:t>
        </w:r>
        <w:r w:rsidRPr="00D5585C">
          <w:t xml:space="preserve">service </w:t>
        </w:r>
        <w:r>
          <w:t>with fast data rates provided by satellites in the K</w:t>
        </w:r>
        <w:r w:rsidRPr="001432B8">
          <w:t xml:space="preserve">a </w:t>
        </w:r>
        <w:r>
          <w:t xml:space="preserve">band with global coverage. </w:t>
        </w:r>
      </w:ins>
    </w:p>
    <w:p w14:paraId="7295E2A4" w14:textId="77777777" w:rsidR="005966B5" w:rsidRDefault="005966B5" w:rsidP="001432B8">
      <w:pPr>
        <w:pStyle w:val="HeliosListBulletSub"/>
        <w:ind w:left="1792" w:hanging="357"/>
        <w:rPr>
          <w:ins w:id="119" w:author="Jillian Carson-Jackson" w:date="2017-08-29T23:32:00Z"/>
        </w:rPr>
      </w:pPr>
      <w:ins w:id="120" w:author="Jillian Carson-Jackson" w:date="2017-08-29T23:32:00Z">
        <w:r>
          <w:t>Inmarsat C – GEO satellite constellation.  Existing s</w:t>
        </w:r>
        <w:r w:rsidRPr="00D5585C">
          <w:t>hort burst data, store and forward</w:t>
        </w:r>
        <w:r>
          <w:t xml:space="preserve"> system providing low data rates for small message size transfers and also supporting the Global Maritime Distress and Safety Service (GMDSS).</w:t>
        </w:r>
      </w:ins>
    </w:p>
    <w:p w14:paraId="7ABAC207" w14:textId="7B24B1F9" w:rsidR="005966B5" w:rsidRDefault="005966B5" w:rsidP="001432B8">
      <w:pPr>
        <w:pStyle w:val="HeliosListBulletSub"/>
        <w:ind w:left="1792" w:hanging="357"/>
        <w:rPr>
          <w:ins w:id="121" w:author="Jillian Carson-Jackson" w:date="2017-08-29T23:27:00Z"/>
        </w:rPr>
      </w:pPr>
      <w:ins w:id="122" w:author="Jillian Carson-Jackson" w:date="2017-08-29T23:32:00Z">
        <w:r>
          <w:t>Iridium – LEO satellite constellation.  Existing low-earth orbiting communications, providing voice and limited internet access.</w:t>
        </w:r>
      </w:ins>
    </w:p>
    <w:p w14:paraId="49380997" w14:textId="1CBF0A1A" w:rsidR="002755FD" w:rsidRDefault="005966B5" w:rsidP="002755FD">
      <w:pPr>
        <w:pStyle w:val="BodyText"/>
        <w:rPr>
          <w:ins w:id="123" w:author="Jillian Carson-Jackson" w:date="2017-08-29T23:41:00Z"/>
        </w:rPr>
      </w:pPr>
      <w:ins w:id="124" w:author="Jillian Carson-Jackson" w:date="2017-08-29T23:35:00Z">
        <w:r>
          <w:t>To address the user requirements identified through e-Navigation, a suite of digital communications options can be used.  VDES provides digital communications capabilities f</w:t>
        </w:r>
      </w:ins>
      <w:ins w:id="125" w:author="Jillian Carson-Jackson" w:date="2017-08-29T23:37:00Z">
        <w:r>
          <w:t>or: addressed unicast (point to point); addressed multicast (point to predetermined group of vessels) and broadcast.  Table [</w:t>
        </w:r>
        <w:r w:rsidRPr="001432B8">
          <w:rPr>
            <w:highlight w:val="yellow"/>
          </w:rPr>
          <w:t>X</w:t>
        </w:r>
        <w:r>
          <w:t xml:space="preserve">] presents different existing or </w:t>
        </w:r>
      </w:ins>
      <w:ins w:id="126" w:author="Jillian Carson-Jackson" w:date="2017-08-29T23:38:00Z">
        <w:r>
          <w:t>developing</w:t>
        </w:r>
      </w:ins>
      <w:ins w:id="127" w:author="Jillian Carson-Jackson" w:date="2017-08-29T23:37:00Z">
        <w:r>
          <w:t xml:space="preserve"> </w:t>
        </w:r>
      </w:ins>
      <w:ins w:id="128" w:author="Jillian Carson-Jackson" w:date="2017-08-29T23:38:00Z">
        <w:r>
          <w:t xml:space="preserve">digital communications technologies.  </w:t>
        </w:r>
      </w:ins>
    </w:p>
    <w:p w14:paraId="67F34CE7" w14:textId="3589DA38" w:rsidR="00864A78" w:rsidRDefault="00864A78" w:rsidP="001432B8">
      <w:pPr>
        <w:pStyle w:val="BodyText"/>
        <w:jc w:val="center"/>
        <w:rPr>
          <w:ins w:id="129" w:author="Jillian Carson-Jackson" w:date="2017-08-29T23:27:00Z"/>
        </w:rPr>
      </w:pPr>
      <w:ins w:id="130" w:author="Jillian Carson-Jackson" w:date="2017-08-29T23:41:00Z">
        <w:r>
          <w:t xml:space="preserve">Table </w:t>
        </w:r>
      </w:ins>
      <w:ins w:id="131" w:author="Jillian Carson-Jackson" w:date="2017-08-29T23:42:00Z">
        <w:r>
          <w:t>[</w:t>
        </w:r>
        <w:r w:rsidRPr="001432B8">
          <w:rPr>
            <w:highlight w:val="yellow"/>
          </w:rPr>
          <w:t>X]</w:t>
        </w:r>
        <w:r>
          <w:t xml:space="preserve"> Comparison of Digital Communications Technologies</w:t>
        </w:r>
      </w:ins>
    </w:p>
    <w:tbl>
      <w:tblPr>
        <w:tblW w:w="10206" w:type="dxa"/>
        <w:tblCellMar>
          <w:left w:w="0" w:type="dxa"/>
          <w:right w:w="0" w:type="dxa"/>
        </w:tblCellMar>
        <w:tblLook w:val="04A0" w:firstRow="1" w:lastRow="0" w:firstColumn="1" w:lastColumn="0" w:noHBand="0" w:noVBand="1"/>
      </w:tblPr>
      <w:tblGrid>
        <w:gridCol w:w="1985"/>
        <w:gridCol w:w="1134"/>
        <w:gridCol w:w="1701"/>
        <w:gridCol w:w="1842"/>
        <w:gridCol w:w="1844"/>
        <w:gridCol w:w="1700"/>
      </w:tblGrid>
      <w:tr w:rsidR="002755FD" w14:paraId="474FEB7E" w14:textId="77777777" w:rsidTr="001432B8">
        <w:trPr>
          <w:tblHeader/>
          <w:ins w:id="132" w:author="Jillian Carson-Jackson" w:date="2017-08-29T23:26:00Z"/>
        </w:trPr>
        <w:tc>
          <w:tcPr>
            <w:tcW w:w="1985" w:type="dxa"/>
            <w:tcBorders>
              <w:top w:val="nil"/>
              <w:left w:val="nil"/>
              <w:bottom w:val="single" w:sz="8" w:space="0" w:color="0095AA"/>
              <w:right w:val="nil"/>
            </w:tcBorders>
            <w:shd w:val="clear" w:color="auto" w:fill="0095AA"/>
            <w:tcMar>
              <w:top w:w="0" w:type="dxa"/>
              <w:left w:w="108" w:type="dxa"/>
              <w:bottom w:w="0" w:type="dxa"/>
              <w:right w:w="108" w:type="dxa"/>
            </w:tcMar>
            <w:vAlign w:val="center"/>
            <w:hideMark/>
          </w:tcPr>
          <w:p w14:paraId="71697852" w14:textId="77777777" w:rsidR="002755FD" w:rsidRDefault="002755FD" w:rsidP="002755FD">
            <w:pPr>
              <w:pStyle w:val="HeliosTableText"/>
              <w:rPr>
                <w:ins w:id="133" w:author="Jillian Carson-Jackson" w:date="2017-08-29T23:26:00Z"/>
                <w:b/>
                <w:bCs/>
                <w:color w:val="FFFFFF"/>
                <w:lang w:val="en-GB" w:eastAsia="en-GB"/>
              </w:rPr>
            </w:pPr>
            <w:ins w:id="134" w:author="Jillian Carson-Jackson" w:date="2017-08-29T23:26:00Z">
              <w:r>
                <w:rPr>
                  <w:b/>
                  <w:bCs/>
                  <w:color w:val="FFFFFF"/>
                  <w:lang w:val="en-GB" w:eastAsia="en-GB"/>
                </w:rPr>
                <w:t>Communication Technology</w:t>
              </w:r>
            </w:ins>
          </w:p>
        </w:tc>
        <w:tc>
          <w:tcPr>
            <w:tcW w:w="1134" w:type="dxa"/>
            <w:tcBorders>
              <w:top w:val="nil"/>
              <w:left w:val="nil"/>
              <w:bottom w:val="single" w:sz="8" w:space="0" w:color="0095AA"/>
              <w:right w:val="nil"/>
            </w:tcBorders>
            <w:shd w:val="clear" w:color="auto" w:fill="0095AA"/>
            <w:tcMar>
              <w:top w:w="0" w:type="dxa"/>
              <w:left w:w="108" w:type="dxa"/>
              <w:bottom w:w="0" w:type="dxa"/>
              <w:right w:w="108" w:type="dxa"/>
            </w:tcMar>
            <w:vAlign w:val="center"/>
            <w:hideMark/>
          </w:tcPr>
          <w:p w14:paraId="7639D912" w14:textId="77777777" w:rsidR="002755FD" w:rsidRDefault="002755FD" w:rsidP="002755FD">
            <w:pPr>
              <w:pStyle w:val="HeliosTableText"/>
              <w:rPr>
                <w:ins w:id="135" w:author="Jillian Carson-Jackson" w:date="2017-08-29T23:26:00Z"/>
                <w:b/>
                <w:bCs/>
                <w:color w:val="FFFFFF"/>
                <w:lang w:val="en-GB" w:eastAsia="en-GB"/>
              </w:rPr>
            </w:pPr>
            <w:ins w:id="136" w:author="Jillian Carson-Jackson" w:date="2017-08-29T23:26:00Z">
              <w:r>
                <w:rPr>
                  <w:b/>
                  <w:bCs/>
                  <w:color w:val="FFFFFF"/>
                  <w:lang w:val="en-GB" w:eastAsia="en-GB"/>
                </w:rPr>
                <w:t>Data rate</w:t>
              </w:r>
            </w:ins>
          </w:p>
        </w:tc>
        <w:tc>
          <w:tcPr>
            <w:tcW w:w="1701" w:type="dxa"/>
            <w:tcBorders>
              <w:top w:val="nil"/>
              <w:left w:val="nil"/>
              <w:bottom w:val="single" w:sz="8" w:space="0" w:color="0095AA"/>
              <w:right w:val="nil"/>
            </w:tcBorders>
            <w:shd w:val="clear" w:color="auto" w:fill="0095AA"/>
            <w:tcMar>
              <w:top w:w="0" w:type="dxa"/>
              <w:left w:w="108" w:type="dxa"/>
              <w:bottom w:w="0" w:type="dxa"/>
              <w:right w:w="108" w:type="dxa"/>
            </w:tcMar>
            <w:vAlign w:val="center"/>
            <w:hideMark/>
          </w:tcPr>
          <w:p w14:paraId="24498E56" w14:textId="77777777" w:rsidR="002755FD" w:rsidRDefault="002755FD" w:rsidP="002755FD">
            <w:pPr>
              <w:pStyle w:val="HeliosTableText"/>
              <w:rPr>
                <w:ins w:id="137" w:author="Jillian Carson-Jackson" w:date="2017-08-29T23:26:00Z"/>
                <w:b/>
                <w:bCs/>
                <w:color w:val="FFFFFF"/>
                <w:lang w:val="en-GB" w:eastAsia="en-GB"/>
              </w:rPr>
            </w:pPr>
            <w:ins w:id="138" w:author="Jillian Carson-Jackson" w:date="2017-08-29T23:26:00Z">
              <w:r>
                <w:rPr>
                  <w:b/>
                  <w:bCs/>
                  <w:color w:val="FFFFFF"/>
                  <w:lang w:val="en-GB" w:eastAsia="en-GB"/>
                </w:rPr>
                <w:t>Infrastructure</w:t>
              </w:r>
            </w:ins>
          </w:p>
        </w:tc>
        <w:tc>
          <w:tcPr>
            <w:tcW w:w="1842" w:type="dxa"/>
            <w:tcBorders>
              <w:top w:val="nil"/>
              <w:left w:val="nil"/>
              <w:bottom w:val="single" w:sz="8" w:space="0" w:color="0095AA"/>
              <w:right w:val="nil"/>
            </w:tcBorders>
            <w:shd w:val="clear" w:color="auto" w:fill="0095AA"/>
            <w:tcMar>
              <w:top w:w="0" w:type="dxa"/>
              <w:left w:w="108" w:type="dxa"/>
              <w:bottom w:w="0" w:type="dxa"/>
              <w:right w:w="108" w:type="dxa"/>
            </w:tcMar>
            <w:vAlign w:val="center"/>
            <w:hideMark/>
          </w:tcPr>
          <w:p w14:paraId="34E64A64" w14:textId="77777777" w:rsidR="002755FD" w:rsidRDefault="002755FD" w:rsidP="002755FD">
            <w:pPr>
              <w:pStyle w:val="HeliosTableText"/>
              <w:rPr>
                <w:ins w:id="139" w:author="Jillian Carson-Jackson" w:date="2017-08-29T23:26:00Z"/>
                <w:b/>
                <w:bCs/>
                <w:color w:val="FFFFFF"/>
                <w:lang w:val="en-GB" w:eastAsia="en-GB"/>
              </w:rPr>
            </w:pPr>
            <w:ins w:id="140" w:author="Jillian Carson-Jackson" w:date="2017-08-29T23:26:00Z">
              <w:r>
                <w:rPr>
                  <w:b/>
                  <w:bCs/>
                  <w:color w:val="FFFFFF"/>
                  <w:lang w:val="en-GB" w:eastAsia="en-GB"/>
                </w:rPr>
                <w:t>Coverage</w:t>
              </w:r>
            </w:ins>
          </w:p>
        </w:tc>
        <w:tc>
          <w:tcPr>
            <w:tcW w:w="1844" w:type="dxa"/>
            <w:tcBorders>
              <w:top w:val="nil"/>
              <w:left w:val="nil"/>
              <w:bottom w:val="single" w:sz="8" w:space="0" w:color="0095AA"/>
              <w:right w:val="nil"/>
            </w:tcBorders>
            <w:shd w:val="clear" w:color="auto" w:fill="0095AA"/>
            <w:tcMar>
              <w:top w:w="0" w:type="dxa"/>
              <w:left w:w="108" w:type="dxa"/>
              <w:bottom w:w="0" w:type="dxa"/>
              <w:right w:w="108" w:type="dxa"/>
            </w:tcMar>
            <w:vAlign w:val="center"/>
            <w:hideMark/>
          </w:tcPr>
          <w:p w14:paraId="01C0AD4F" w14:textId="77777777" w:rsidR="002755FD" w:rsidRDefault="002755FD" w:rsidP="002755FD">
            <w:pPr>
              <w:pStyle w:val="HeliosTableText"/>
              <w:rPr>
                <w:ins w:id="141" w:author="Jillian Carson-Jackson" w:date="2017-08-29T23:26:00Z"/>
                <w:b/>
                <w:bCs/>
                <w:color w:val="FFFFFF"/>
                <w:lang w:val="en-GB" w:eastAsia="en-GB"/>
              </w:rPr>
            </w:pPr>
            <w:ins w:id="142" w:author="Jillian Carson-Jackson" w:date="2017-08-29T23:26:00Z">
              <w:r>
                <w:rPr>
                  <w:b/>
                  <w:bCs/>
                  <w:color w:val="FFFFFF"/>
                  <w:lang w:val="en-GB" w:eastAsia="en-GB"/>
                </w:rPr>
                <w:t>Maritime / public</w:t>
              </w:r>
            </w:ins>
          </w:p>
        </w:tc>
        <w:tc>
          <w:tcPr>
            <w:tcW w:w="1700" w:type="dxa"/>
            <w:tcBorders>
              <w:top w:val="nil"/>
              <w:left w:val="nil"/>
              <w:bottom w:val="single" w:sz="8" w:space="0" w:color="0095AA"/>
              <w:right w:val="nil"/>
            </w:tcBorders>
            <w:shd w:val="clear" w:color="auto" w:fill="0095AA"/>
            <w:vAlign w:val="center"/>
          </w:tcPr>
          <w:p w14:paraId="57C54E0B" w14:textId="77777777" w:rsidR="002755FD" w:rsidRDefault="002755FD" w:rsidP="002755FD">
            <w:pPr>
              <w:pStyle w:val="HeliosTableText"/>
              <w:rPr>
                <w:ins w:id="143" w:author="Jillian Carson-Jackson" w:date="2017-08-29T23:26:00Z"/>
                <w:b/>
                <w:bCs/>
                <w:color w:val="FFFFFF"/>
                <w:lang w:val="en-GB" w:eastAsia="en-GB"/>
              </w:rPr>
            </w:pPr>
            <w:ins w:id="144" w:author="Jillian Carson-Jackson" w:date="2017-08-29T23:26:00Z">
              <w:r>
                <w:rPr>
                  <w:b/>
                  <w:bCs/>
                  <w:color w:val="FFFFFF"/>
                  <w:lang w:val="en-GB" w:eastAsia="en-GB"/>
                </w:rPr>
                <w:t>Addressed / Broadcast</w:t>
              </w:r>
            </w:ins>
          </w:p>
        </w:tc>
      </w:tr>
      <w:tr w:rsidR="002755FD" w14:paraId="5E0E6827" w14:textId="77777777" w:rsidTr="001432B8">
        <w:trPr>
          <w:ins w:id="145"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600A160A" w14:textId="77777777" w:rsidR="002755FD" w:rsidRDefault="002755FD" w:rsidP="002755FD">
            <w:pPr>
              <w:pStyle w:val="HeliosTableText"/>
              <w:rPr>
                <w:ins w:id="146" w:author="Jillian Carson-Jackson" w:date="2017-08-29T23:26:00Z"/>
                <w:lang w:val="en-GB" w:eastAsia="en-GB"/>
              </w:rPr>
            </w:pPr>
            <w:ins w:id="147" w:author="Jillian Carson-Jackson" w:date="2017-08-29T23:26:00Z">
              <w:r>
                <w:rPr>
                  <w:lang w:val="en-GB" w:eastAsia="en-GB"/>
                </w:rPr>
                <w:t>NAVDAT</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7DFC7298" w14:textId="77777777" w:rsidR="002755FD" w:rsidRDefault="002755FD" w:rsidP="002755FD">
            <w:pPr>
              <w:pStyle w:val="HeliosTableText"/>
              <w:rPr>
                <w:ins w:id="148" w:author="Jillian Carson-Jackson" w:date="2017-08-29T23:26:00Z"/>
                <w:lang w:val="en-GB" w:eastAsia="en-GB"/>
              </w:rPr>
            </w:pPr>
            <w:ins w:id="149" w:author="Jillian Carson-Jackson" w:date="2017-08-29T23:26:00Z">
              <w:r>
                <w:rPr>
                  <w:lang w:val="en-GB" w:eastAsia="en-GB"/>
                </w:rPr>
                <w:t>12-18 kbps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58C51FD0" w14:textId="77777777" w:rsidR="002755FD" w:rsidRDefault="002755FD" w:rsidP="002755FD">
            <w:pPr>
              <w:pStyle w:val="HeliosTableText"/>
              <w:rPr>
                <w:ins w:id="150" w:author="Jillian Carson-Jackson" w:date="2017-08-29T23:26:00Z"/>
                <w:lang w:val="en-GB" w:eastAsia="en-GB"/>
              </w:rPr>
            </w:pPr>
            <w:ins w:id="151" w:author="Jillian Carson-Jackson" w:date="2017-08-29T23:26:00Z">
              <w:r>
                <w:rPr>
                  <w:lang w:val="en-GB" w:eastAsia="en-GB"/>
                </w:rPr>
                <w:t>Based on NAVTEX</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1D624C4D" w14:textId="77777777" w:rsidR="002755FD" w:rsidRDefault="002755FD" w:rsidP="002755FD">
            <w:pPr>
              <w:pStyle w:val="HeliosTableText"/>
              <w:rPr>
                <w:ins w:id="152" w:author="Jillian Carson-Jackson" w:date="2017-08-29T23:26:00Z"/>
                <w:lang w:val="en-GB" w:eastAsia="en-GB"/>
              </w:rPr>
            </w:pPr>
            <w:ins w:id="153" w:author="Jillian Carson-Jackson" w:date="2017-08-29T23:26:00Z">
              <w:r>
                <w:rPr>
                  <w:lang w:val="en-GB" w:eastAsia="en-GB"/>
                </w:rPr>
                <w:t>250/300NM</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5F15E25D" w14:textId="77777777" w:rsidR="002755FD" w:rsidRDefault="002755FD" w:rsidP="002755FD">
            <w:pPr>
              <w:pStyle w:val="HeliosTableText"/>
              <w:rPr>
                <w:ins w:id="154" w:author="Jillian Carson-Jackson" w:date="2017-08-29T23:26:00Z"/>
                <w:lang w:val="en-GB" w:eastAsia="en-GB"/>
              </w:rPr>
            </w:pPr>
            <w:ins w:id="155" w:author="Jillian Carson-Jackson" w:date="2017-08-29T23:26:00Z">
              <w:r>
                <w:rPr>
                  <w:lang w:val="en-GB" w:eastAsia="en-GB"/>
                </w:rPr>
                <w:t>Maritime</w:t>
              </w:r>
            </w:ins>
          </w:p>
        </w:tc>
        <w:tc>
          <w:tcPr>
            <w:tcW w:w="1700" w:type="dxa"/>
            <w:tcBorders>
              <w:top w:val="nil"/>
              <w:left w:val="nil"/>
              <w:bottom w:val="single" w:sz="8" w:space="0" w:color="0095AA"/>
              <w:right w:val="nil"/>
            </w:tcBorders>
            <w:vAlign w:val="center"/>
          </w:tcPr>
          <w:p w14:paraId="6599F30F" w14:textId="77777777" w:rsidR="002755FD" w:rsidRDefault="002755FD" w:rsidP="002755FD">
            <w:pPr>
              <w:pStyle w:val="HeliosTableText"/>
              <w:rPr>
                <w:ins w:id="156" w:author="Jillian Carson-Jackson" w:date="2017-08-29T23:26:00Z"/>
                <w:lang w:val="en-GB" w:eastAsia="en-GB"/>
              </w:rPr>
            </w:pPr>
            <w:ins w:id="157" w:author="Jillian Carson-Jackson" w:date="2017-08-29T23:26:00Z">
              <w:r>
                <w:rPr>
                  <w:lang w:val="en-GB" w:eastAsia="en-GB"/>
                </w:rPr>
                <w:t>Broadcast</w:t>
              </w:r>
            </w:ins>
          </w:p>
        </w:tc>
      </w:tr>
      <w:tr w:rsidR="002755FD" w14:paraId="242DC37B" w14:textId="77777777" w:rsidTr="001432B8">
        <w:trPr>
          <w:ins w:id="158"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69BE9AF9" w14:textId="77777777" w:rsidR="002755FD" w:rsidRDefault="002755FD" w:rsidP="002755FD">
            <w:pPr>
              <w:pStyle w:val="HeliosTableText"/>
              <w:rPr>
                <w:ins w:id="159" w:author="Jillian Carson-Jackson" w:date="2017-08-29T23:26:00Z"/>
                <w:lang w:val="en-GB" w:eastAsia="en-GB"/>
              </w:rPr>
            </w:pPr>
            <w:ins w:id="160" w:author="Jillian Carson-Jackson" w:date="2017-08-29T23:26:00Z">
              <w:r>
                <w:rPr>
                  <w:lang w:val="en-GB" w:eastAsia="en-GB"/>
                </w:rPr>
                <w:t>VDES VDE</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504C377F" w14:textId="77777777" w:rsidR="002755FD" w:rsidRDefault="002755FD" w:rsidP="002755FD">
            <w:pPr>
              <w:pStyle w:val="HeliosTableText"/>
              <w:rPr>
                <w:ins w:id="161" w:author="Jillian Carson-Jackson" w:date="2017-08-29T23:26:00Z"/>
                <w:lang w:val="en-GB" w:eastAsia="en-GB"/>
              </w:rPr>
            </w:pPr>
            <w:ins w:id="162" w:author="Jillian Carson-Jackson" w:date="2017-08-29T23:26:00Z">
              <w:r>
                <w:rPr>
                  <w:lang w:val="en-GB" w:eastAsia="en-GB"/>
                </w:rPr>
                <w:t>307 kbps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16F9D257" w14:textId="77777777" w:rsidR="002755FD" w:rsidRDefault="002755FD" w:rsidP="002755FD">
            <w:pPr>
              <w:pStyle w:val="HeliosTableText"/>
              <w:rPr>
                <w:ins w:id="163" w:author="Jillian Carson-Jackson" w:date="2017-08-29T23:26:00Z"/>
                <w:lang w:val="en-GB" w:eastAsia="en-GB"/>
              </w:rPr>
            </w:pPr>
            <w:ins w:id="164" w:author="Jillian Carson-Jackson" w:date="2017-08-29T23:26:00Z">
              <w:r>
                <w:rPr>
                  <w:lang w:val="en-GB" w:eastAsia="en-GB"/>
                </w:rPr>
                <w:t>VHF Data link, RR Appendix 18 channels</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090706DC" w14:textId="77777777" w:rsidR="002755FD" w:rsidRDefault="002755FD" w:rsidP="002755FD">
            <w:pPr>
              <w:pStyle w:val="HeliosTableText"/>
              <w:rPr>
                <w:ins w:id="165" w:author="Jillian Carson-Jackson" w:date="2017-08-29T23:26:00Z"/>
                <w:lang w:val="en-GB" w:eastAsia="en-GB"/>
              </w:rPr>
            </w:pPr>
            <w:ins w:id="166" w:author="Jillian Carson-Jackson" w:date="2017-08-29T23:26:00Z">
              <w:r>
                <w:rPr>
                  <w:lang w:val="en-GB" w:eastAsia="en-GB"/>
                </w:rPr>
                <w:t>Line of sight, approx 15NM-65NM</w:t>
              </w:r>
            </w:ins>
          </w:p>
          <w:p w14:paraId="6D9EE2B0" w14:textId="77777777" w:rsidR="002755FD" w:rsidRDefault="002755FD" w:rsidP="002755FD">
            <w:pPr>
              <w:pStyle w:val="HeliosTableText"/>
              <w:rPr>
                <w:ins w:id="167" w:author="Jillian Carson-Jackson" w:date="2017-08-29T23:26:00Z"/>
                <w:lang w:val="en-GB" w:eastAsia="en-GB"/>
              </w:rPr>
            </w:pPr>
            <w:ins w:id="168" w:author="Jillian Carson-Jackson" w:date="2017-08-29T23:26:00Z">
              <w:r>
                <w:rPr>
                  <w:lang w:val="en-GB" w:eastAsia="en-GB"/>
                </w:rPr>
                <w:t>Satellite component provides further coverage</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036B5FB2" w14:textId="77777777" w:rsidR="002755FD" w:rsidRDefault="002755FD" w:rsidP="002755FD">
            <w:pPr>
              <w:pStyle w:val="HeliosTableText"/>
              <w:rPr>
                <w:ins w:id="169" w:author="Jillian Carson-Jackson" w:date="2017-08-29T23:26:00Z"/>
                <w:lang w:val="en-GB" w:eastAsia="en-GB"/>
              </w:rPr>
            </w:pPr>
            <w:ins w:id="170" w:author="Jillian Carson-Jackson" w:date="2017-08-29T23:26:00Z">
              <w:r>
                <w:rPr>
                  <w:lang w:val="en-GB" w:eastAsia="en-GB"/>
                </w:rPr>
                <w:t>Maritime</w:t>
              </w:r>
            </w:ins>
          </w:p>
        </w:tc>
        <w:tc>
          <w:tcPr>
            <w:tcW w:w="1700" w:type="dxa"/>
            <w:tcBorders>
              <w:top w:val="nil"/>
              <w:left w:val="nil"/>
              <w:bottom w:val="single" w:sz="8" w:space="0" w:color="0095AA"/>
              <w:right w:val="nil"/>
            </w:tcBorders>
            <w:vAlign w:val="center"/>
          </w:tcPr>
          <w:p w14:paraId="4942D68D" w14:textId="6ABA8075" w:rsidR="002755FD" w:rsidRDefault="002755FD" w:rsidP="002755FD">
            <w:pPr>
              <w:pStyle w:val="HeliosTableText"/>
              <w:rPr>
                <w:ins w:id="171" w:author="Jillian Carson-Jackson" w:date="2017-08-29T23:26:00Z"/>
                <w:lang w:val="en-GB" w:eastAsia="en-GB"/>
              </w:rPr>
            </w:pPr>
            <w:ins w:id="172" w:author="Jillian Carson-Jackson" w:date="2017-08-29T23:26:00Z">
              <w:r>
                <w:rPr>
                  <w:lang w:val="en-GB" w:eastAsia="en-GB"/>
                </w:rPr>
                <w:t>Addressed</w:t>
              </w:r>
            </w:ins>
            <w:ins w:id="173" w:author="Jillian Carson-Jackson" w:date="2017-08-29T23:38:00Z">
              <w:r w:rsidR="005966B5">
                <w:rPr>
                  <w:lang w:val="en-GB" w:eastAsia="en-GB"/>
                </w:rPr>
                <w:t xml:space="preserve"> unicast / Addressed multicast</w:t>
              </w:r>
            </w:ins>
            <w:ins w:id="174" w:author="Jillian Carson-Jackson" w:date="2017-08-29T23:26:00Z">
              <w:r>
                <w:rPr>
                  <w:lang w:val="en-GB" w:eastAsia="en-GB"/>
                </w:rPr>
                <w:t xml:space="preserve"> / Broadcast</w:t>
              </w:r>
            </w:ins>
          </w:p>
        </w:tc>
      </w:tr>
      <w:tr w:rsidR="002755FD" w14:paraId="474F3008" w14:textId="77777777" w:rsidTr="001432B8">
        <w:trPr>
          <w:ins w:id="175"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0AB0FA83" w14:textId="77777777" w:rsidR="002755FD" w:rsidRDefault="002755FD" w:rsidP="002755FD">
            <w:pPr>
              <w:pStyle w:val="HeliosTableText"/>
              <w:rPr>
                <w:ins w:id="176" w:author="Jillian Carson-Jackson" w:date="2017-08-29T23:26:00Z"/>
                <w:lang w:val="en-GB" w:eastAsia="en-GB"/>
              </w:rPr>
            </w:pPr>
            <w:ins w:id="177" w:author="Jillian Carson-Jackson" w:date="2017-08-29T23:26:00Z">
              <w:r>
                <w:rPr>
                  <w:lang w:val="en-GB" w:eastAsia="en-GB"/>
                </w:rPr>
                <w:t>VDES ASM</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4287293D" w14:textId="77777777" w:rsidR="002755FD" w:rsidRDefault="002755FD" w:rsidP="002755FD">
            <w:pPr>
              <w:pStyle w:val="HeliosTableText"/>
              <w:rPr>
                <w:ins w:id="178" w:author="Jillian Carson-Jackson" w:date="2017-08-29T23:26:00Z"/>
                <w:lang w:val="en-GB" w:eastAsia="en-GB"/>
              </w:rPr>
            </w:pPr>
            <w:ins w:id="179" w:author="Jillian Carson-Jackson" w:date="2017-08-29T23:26:00Z">
              <w:r>
                <w:rPr>
                  <w:lang w:val="en-GB" w:eastAsia="en-GB"/>
                </w:rPr>
                <w:t>9.6 kbps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5645E519" w14:textId="77777777" w:rsidR="002755FD" w:rsidRDefault="002755FD" w:rsidP="002755FD">
            <w:pPr>
              <w:pStyle w:val="HeliosTableText"/>
              <w:rPr>
                <w:ins w:id="180" w:author="Jillian Carson-Jackson" w:date="2017-08-29T23:26:00Z"/>
                <w:lang w:val="en-GB" w:eastAsia="en-GB"/>
              </w:rPr>
            </w:pPr>
            <w:ins w:id="181" w:author="Jillian Carson-Jackson" w:date="2017-08-29T23:26:00Z">
              <w:r>
                <w:rPr>
                  <w:lang w:val="en-GB" w:eastAsia="en-GB"/>
                </w:rPr>
                <w:t>VHF Data link, RR Appendix 18 channels</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5272C50D" w14:textId="77777777" w:rsidR="002755FD" w:rsidRDefault="002755FD" w:rsidP="002755FD">
            <w:pPr>
              <w:pStyle w:val="HeliosTableText"/>
              <w:rPr>
                <w:ins w:id="182" w:author="Jillian Carson-Jackson" w:date="2017-08-29T23:26:00Z"/>
                <w:lang w:val="en-GB" w:eastAsia="en-GB"/>
              </w:rPr>
            </w:pPr>
            <w:ins w:id="183" w:author="Jillian Carson-Jackson" w:date="2017-08-29T23:26:00Z">
              <w:r>
                <w:rPr>
                  <w:lang w:val="en-GB" w:eastAsia="en-GB"/>
                </w:rPr>
                <w:t>Line of sight, approx 15NM-65NM</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17FE5CD1" w14:textId="77777777" w:rsidR="002755FD" w:rsidRDefault="002755FD" w:rsidP="002755FD">
            <w:pPr>
              <w:pStyle w:val="HeliosTableText"/>
              <w:rPr>
                <w:ins w:id="184" w:author="Jillian Carson-Jackson" w:date="2017-08-29T23:26:00Z"/>
                <w:lang w:val="en-GB" w:eastAsia="en-GB"/>
              </w:rPr>
            </w:pPr>
            <w:ins w:id="185" w:author="Jillian Carson-Jackson" w:date="2017-08-29T23:26:00Z">
              <w:r>
                <w:rPr>
                  <w:lang w:val="en-GB" w:eastAsia="en-GB"/>
                </w:rPr>
                <w:t>Maritime</w:t>
              </w:r>
            </w:ins>
          </w:p>
        </w:tc>
        <w:tc>
          <w:tcPr>
            <w:tcW w:w="1700" w:type="dxa"/>
            <w:tcBorders>
              <w:top w:val="nil"/>
              <w:left w:val="nil"/>
              <w:bottom w:val="single" w:sz="8" w:space="0" w:color="0095AA"/>
              <w:right w:val="nil"/>
            </w:tcBorders>
            <w:vAlign w:val="center"/>
          </w:tcPr>
          <w:p w14:paraId="143B7048" w14:textId="2A35C751" w:rsidR="002755FD" w:rsidRDefault="002755FD" w:rsidP="002755FD">
            <w:pPr>
              <w:pStyle w:val="HeliosTableText"/>
              <w:rPr>
                <w:ins w:id="186" w:author="Jillian Carson-Jackson" w:date="2017-08-29T23:26:00Z"/>
                <w:lang w:val="en-GB" w:eastAsia="en-GB"/>
              </w:rPr>
            </w:pPr>
            <w:ins w:id="187" w:author="Jillian Carson-Jackson" w:date="2017-08-29T23:26:00Z">
              <w:r>
                <w:rPr>
                  <w:lang w:val="en-GB" w:eastAsia="en-GB"/>
                </w:rPr>
                <w:t>Addressed</w:t>
              </w:r>
            </w:ins>
            <w:ins w:id="188" w:author="Jillian Carson-Jackson" w:date="2017-08-29T23:38:00Z">
              <w:r w:rsidR="005966B5">
                <w:rPr>
                  <w:lang w:val="en-GB" w:eastAsia="en-GB"/>
                </w:rPr>
                <w:t xml:space="preserve"> unicast / Addressed multicast</w:t>
              </w:r>
            </w:ins>
            <w:ins w:id="189" w:author="Jillian Carson-Jackson" w:date="2017-08-29T23:26:00Z">
              <w:r>
                <w:rPr>
                  <w:lang w:val="en-GB" w:eastAsia="en-GB"/>
                </w:rPr>
                <w:t xml:space="preserve"> / Broadcast</w:t>
              </w:r>
            </w:ins>
          </w:p>
        </w:tc>
      </w:tr>
      <w:tr w:rsidR="002755FD" w14:paraId="4779873C" w14:textId="77777777" w:rsidTr="001432B8">
        <w:trPr>
          <w:ins w:id="190"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43F26D63" w14:textId="77777777" w:rsidR="002755FD" w:rsidRDefault="002755FD" w:rsidP="002755FD">
            <w:pPr>
              <w:pStyle w:val="HeliosTableText"/>
              <w:rPr>
                <w:ins w:id="191" w:author="Jillian Carson-Jackson" w:date="2017-08-29T23:26:00Z"/>
                <w:lang w:val="en-GB" w:eastAsia="en-GB"/>
              </w:rPr>
            </w:pPr>
            <w:ins w:id="192" w:author="Jillian Carson-Jackson" w:date="2017-08-29T23:26:00Z">
              <w:r>
                <w:rPr>
                  <w:lang w:val="en-GB" w:eastAsia="en-GB"/>
                </w:rPr>
                <w:t>Wi-Fi (IEEE 802.11ac)</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465B3792" w14:textId="77777777" w:rsidR="002755FD" w:rsidRDefault="002755FD" w:rsidP="002755FD">
            <w:pPr>
              <w:pStyle w:val="HeliosTableText"/>
              <w:rPr>
                <w:ins w:id="193" w:author="Jillian Carson-Jackson" w:date="2017-08-29T23:26:00Z"/>
                <w:lang w:val="en-GB" w:eastAsia="en-GB"/>
              </w:rPr>
            </w:pPr>
            <w:ins w:id="194" w:author="Jillian Carson-Jackson" w:date="2017-08-29T23:26:00Z">
              <w:r>
                <w:rPr>
                  <w:lang w:val="en-GB" w:eastAsia="en-GB"/>
                </w:rPr>
                <w:t>1,300 kbps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346FB641" w14:textId="77777777" w:rsidR="002755FD" w:rsidRDefault="002755FD" w:rsidP="002755FD">
            <w:pPr>
              <w:pStyle w:val="HeliosTableText"/>
              <w:rPr>
                <w:ins w:id="195" w:author="Jillian Carson-Jackson" w:date="2017-08-29T23:26:00Z"/>
                <w:lang w:val="en-GB" w:eastAsia="en-GB"/>
              </w:rPr>
            </w:pPr>
            <w:ins w:id="196" w:author="Jillian Carson-Jackson" w:date="2017-08-29T23:26:00Z">
              <w:r>
                <w:rPr>
                  <w:lang w:val="en-GB" w:eastAsia="en-GB"/>
                </w:rPr>
                <w:t>Routers/Access points</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3CAFA9C4" w14:textId="77777777" w:rsidR="002755FD" w:rsidRDefault="002755FD" w:rsidP="002755FD">
            <w:pPr>
              <w:pStyle w:val="HeliosTableText"/>
              <w:rPr>
                <w:ins w:id="197" w:author="Jillian Carson-Jackson" w:date="2017-08-29T23:26:00Z"/>
                <w:lang w:val="en-GB" w:eastAsia="en-GB"/>
              </w:rPr>
            </w:pPr>
            <w:ins w:id="198" w:author="Jillian Carson-Jackson" w:date="2017-08-29T23:26:00Z">
              <w:r>
                <w:rPr>
                  <w:lang w:val="en-GB" w:eastAsia="en-GB"/>
                </w:rPr>
                <w:t>50m</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3A1088FD" w14:textId="77777777" w:rsidR="002755FD" w:rsidRDefault="002755FD" w:rsidP="002755FD">
            <w:pPr>
              <w:pStyle w:val="HeliosTableText"/>
              <w:rPr>
                <w:ins w:id="199" w:author="Jillian Carson-Jackson" w:date="2017-08-29T23:26:00Z"/>
                <w:lang w:val="en-GB" w:eastAsia="en-GB"/>
              </w:rPr>
            </w:pPr>
            <w:ins w:id="200" w:author="Jillian Carson-Jackson" w:date="2017-08-29T23:26:00Z">
              <w:r>
                <w:rPr>
                  <w:lang w:val="en-GB" w:eastAsia="en-GB"/>
                </w:rPr>
                <w:t>Public</w:t>
              </w:r>
            </w:ins>
          </w:p>
        </w:tc>
        <w:tc>
          <w:tcPr>
            <w:tcW w:w="1700" w:type="dxa"/>
            <w:tcBorders>
              <w:top w:val="nil"/>
              <w:left w:val="nil"/>
              <w:bottom w:val="single" w:sz="8" w:space="0" w:color="0095AA"/>
              <w:right w:val="nil"/>
            </w:tcBorders>
            <w:vAlign w:val="center"/>
          </w:tcPr>
          <w:p w14:paraId="27642203" w14:textId="343A7C9C" w:rsidR="002755FD" w:rsidRDefault="002755FD" w:rsidP="002755FD">
            <w:pPr>
              <w:pStyle w:val="HeliosTableText"/>
              <w:rPr>
                <w:ins w:id="201" w:author="Jillian Carson-Jackson" w:date="2017-08-29T23:26:00Z"/>
                <w:lang w:val="en-GB" w:eastAsia="en-GB"/>
              </w:rPr>
            </w:pPr>
            <w:ins w:id="202" w:author="Jillian Carson-Jackson" w:date="2017-08-29T23:26:00Z">
              <w:r>
                <w:rPr>
                  <w:lang w:val="en-GB" w:eastAsia="en-GB"/>
                </w:rPr>
                <w:t>Addressed</w:t>
              </w:r>
            </w:ins>
            <w:ins w:id="203" w:author="Jillian Carson-Jackson" w:date="2017-08-29T23:38:00Z">
              <w:r w:rsidR="005966B5">
                <w:rPr>
                  <w:lang w:val="en-GB" w:eastAsia="en-GB"/>
                </w:rPr>
                <w:t xml:space="preserve"> unicast</w:t>
              </w:r>
            </w:ins>
          </w:p>
        </w:tc>
      </w:tr>
      <w:tr w:rsidR="002755FD" w14:paraId="4F879675" w14:textId="77777777" w:rsidTr="001432B8">
        <w:trPr>
          <w:ins w:id="204"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1C45E0D7" w14:textId="77777777" w:rsidR="002755FD" w:rsidRDefault="002755FD" w:rsidP="002755FD">
            <w:pPr>
              <w:pStyle w:val="HeliosTableText"/>
              <w:rPr>
                <w:ins w:id="205" w:author="Jillian Carson-Jackson" w:date="2017-08-29T23:26:00Z"/>
                <w:lang w:val="en-GB" w:eastAsia="en-GB"/>
              </w:rPr>
            </w:pPr>
            <w:ins w:id="206" w:author="Jillian Carson-Jackson" w:date="2017-08-29T23:26:00Z">
              <w:r>
                <w:rPr>
                  <w:lang w:val="en-GB" w:eastAsia="en-GB"/>
                </w:rPr>
                <w:t>Digital VHF</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3FCF5BFE" w14:textId="77777777" w:rsidR="002755FD" w:rsidRDefault="002755FD" w:rsidP="002755FD">
            <w:pPr>
              <w:pStyle w:val="HeliosTableText"/>
              <w:rPr>
                <w:ins w:id="207" w:author="Jillian Carson-Jackson" w:date="2017-08-29T23:26:00Z"/>
                <w:lang w:val="en-GB" w:eastAsia="en-GB"/>
              </w:rPr>
            </w:pPr>
            <w:ins w:id="208" w:author="Jillian Carson-Jackson" w:date="2017-08-29T23:26:00Z">
              <w:r>
                <w:rPr>
                  <w:lang w:val="en-GB" w:eastAsia="en-GB"/>
                </w:rPr>
                <w:t>4.8 kbps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1108E87B" w14:textId="77777777" w:rsidR="002755FD" w:rsidRDefault="002755FD" w:rsidP="002755FD">
            <w:pPr>
              <w:pStyle w:val="HeliosTableText"/>
              <w:rPr>
                <w:ins w:id="209" w:author="Jillian Carson-Jackson" w:date="2017-08-29T23:26:00Z"/>
                <w:lang w:val="en-GB" w:eastAsia="en-GB"/>
              </w:rPr>
            </w:pPr>
            <w:ins w:id="210" w:author="Jillian Carson-Jackson" w:date="2017-08-29T23:26:00Z">
              <w:r>
                <w:rPr>
                  <w:lang w:val="en-GB" w:eastAsia="en-GB"/>
                </w:rPr>
                <w:t>Base station/mobile radios</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1DCB7BEB" w14:textId="77777777" w:rsidR="002755FD" w:rsidRDefault="002755FD" w:rsidP="002755FD">
            <w:pPr>
              <w:pStyle w:val="HeliosTableText"/>
              <w:rPr>
                <w:ins w:id="211" w:author="Jillian Carson-Jackson" w:date="2017-08-29T23:26:00Z"/>
                <w:lang w:val="en-GB" w:eastAsia="en-GB"/>
              </w:rPr>
            </w:pPr>
            <w:ins w:id="212" w:author="Jillian Carson-Jackson" w:date="2017-08-29T23:26:00Z">
              <w:r>
                <w:rPr>
                  <w:lang w:val="en-GB" w:eastAsia="en-GB"/>
                </w:rPr>
                <w:t>Line of sight, approx 15NM-65NM</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225DB9EB" w14:textId="77777777" w:rsidR="002755FD" w:rsidRDefault="002755FD" w:rsidP="002755FD">
            <w:pPr>
              <w:pStyle w:val="HeliosTableText"/>
              <w:rPr>
                <w:ins w:id="213" w:author="Jillian Carson-Jackson" w:date="2017-08-29T23:26:00Z"/>
                <w:lang w:val="en-GB" w:eastAsia="en-GB"/>
              </w:rPr>
            </w:pPr>
            <w:ins w:id="214" w:author="Jillian Carson-Jackson" w:date="2017-08-29T23:26:00Z">
              <w:r>
                <w:rPr>
                  <w:lang w:val="en-GB" w:eastAsia="en-GB"/>
                </w:rPr>
                <w:t>Maritime</w:t>
              </w:r>
            </w:ins>
          </w:p>
        </w:tc>
        <w:tc>
          <w:tcPr>
            <w:tcW w:w="1700" w:type="dxa"/>
            <w:tcBorders>
              <w:top w:val="nil"/>
              <w:left w:val="nil"/>
              <w:bottom w:val="single" w:sz="8" w:space="0" w:color="0095AA"/>
              <w:right w:val="nil"/>
            </w:tcBorders>
            <w:vAlign w:val="center"/>
          </w:tcPr>
          <w:p w14:paraId="00B23428" w14:textId="2C94DF1E" w:rsidR="002755FD" w:rsidRDefault="005966B5" w:rsidP="002755FD">
            <w:pPr>
              <w:pStyle w:val="HeliosTableText"/>
              <w:rPr>
                <w:ins w:id="215" w:author="Jillian Carson-Jackson" w:date="2017-08-29T23:26:00Z"/>
                <w:lang w:val="en-GB" w:eastAsia="en-GB"/>
              </w:rPr>
            </w:pPr>
            <w:ins w:id="216" w:author="Jillian Carson-Jackson" w:date="2017-08-29T23:39:00Z">
              <w:r>
                <w:rPr>
                  <w:lang w:val="en-GB" w:eastAsia="en-GB"/>
                </w:rPr>
                <w:t>Addressed unicast / Addressed multicast / Broadcast</w:t>
              </w:r>
            </w:ins>
          </w:p>
        </w:tc>
      </w:tr>
      <w:tr w:rsidR="002755FD" w14:paraId="15227400" w14:textId="77777777" w:rsidTr="001432B8">
        <w:trPr>
          <w:ins w:id="217"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1FA3DBA0" w14:textId="77777777" w:rsidR="002755FD" w:rsidRDefault="002755FD" w:rsidP="002755FD">
            <w:pPr>
              <w:pStyle w:val="HeliosTableText"/>
              <w:rPr>
                <w:ins w:id="218" w:author="Jillian Carson-Jackson" w:date="2017-08-29T23:26:00Z"/>
                <w:lang w:val="en-GB" w:eastAsia="en-GB"/>
              </w:rPr>
            </w:pPr>
            <w:ins w:id="219" w:author="Jillian Carson-Jackson" w:date="2017-08-29T23:26:00Z">
              <w:r>
                <w:rPr>
                  <w:lang w:val="en-GB" w:eastAsia="en-GB"/>
                </w:rPr>
                <w:t>4G</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6C2D5540" w14:textId="77777777" w:rsidR="002755FD" w:rsidRDefault="002755FD" w:rsidP="002755FD">
            <w:pPr>
              <w:pStyle w:val="HeliosTableText"/>
              <w:rPr>
                <w:ins w:id="220" w:author="Jillian Carson-Jackson" w:date="2017-08-29T23:26:00Z"/>
                <w:lang w:val="en-GB" w:eastAsia="en-GB"/>
              </w:rPr>
            </w:pPr>
            <w:ins w:id="221" w:author="Jillian Carson-Jackson" w:date="2017-08-29T23:26:00Z">
              <w:r>
                <w:rPr>
                  <w:lang w:val="en-GB" w:eastAsia="en-GB"/>
                </w:rPr>
                <w:t>600 Mbps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222C6712" w14:textId="77777777" w:rsidR="002755FD" w:rsidRDefault="002755FD" w:rsidP="002755FD">
            <w:pPr>
              <w:pStyle w:val="HeliosTableText"/>
              <w:rPr>
                <w:ins w:id="222" w:author="Jillian Carson-Jackson" w:date="2017-08-29T23:26:00Z"/>
                <w:lang w:val="en-GB" w:eastAsia="en-GB"/>
              </w:rPr>
            </w:pPr>
            <w:ins w:id="223" w:author="Jillian Carson-Jackson" w:date="2017-08-29T23:26:00Z">
              <w:r>
                <w:rPr>
                  <w:lang w:val="en-GB" w:eastAsia="en-GB"/>
                </w:rPr>
                <w:t>4G Base stations</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1C7AE9E5" w14:textId="77777777" w:rsidR="002755FD" w:rsidRDefault="002755FD" w:rsidP="002755FD">
            <w:pPr>
              <w:pStyle w:val="HeliosTableText"/>
              <w:rPr>
                <w:ins w:id="224" w:author="Jillian Carson-Jackson" w:date="2017-08-29T23:26:00Z"/>
                <w:lang w:val="en-GB" w:eastAsia="en-GB"/>
              </w:rPr>
            </w:pPr>
            <w:ins w:id="225" w:author="Jillian Carson-Jackson" w:date="2017-08-29T23:26:00Z">
              <w:r>
                <w:rPr>
                  <w:lang w:val="en-GB" w:eastAsia="en-GB"/>
                </w:rPr>
                <w:t>5-30km</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326BAD31" w14:textId="77777777" w:rsidR="002755FD" w:rsidRDefault="002755FD" w:rsidP="002755FD">
            <w:pPr>
              <w:pStyle w:val="HeliosTableText"/>
              <w:rPr>
                <w:ins w:id="226" w:author="Jillian Carson-Jackson" w:date="2017-08-29T23:26:00Z"/>
                <w:lang w:val="en-GB" w:eastAsia="en-GB"/>
              </w:rPr>
            </w:pPr>
            <w:ins w:id="227" w:author="Jillian Carson-Jackson" w:date="2017-08-29T23:26:00Z">
              <w:r>
                <w:rPr>
                  <w:lang w:val="en-GB" w:eastAsia="en-GB"/>
                </w:rPr>
                <w:t>Public</w:t>
              </w:r>
            </w:ins>
          </w:p>
        </w:tc>
        <w:tc>
          <w:tcPr>
            <w:tcW w:w="1700" w:type="dxa"/>
            <w:tcBorders>
              <w:top w:val="nil"/>
              <w:left w:val="nil"/>
              <w:bottom w:val="single" w:sz="8" w:space="0" w:color="0095AA"/>
              <w:right w:val="nil"/>
            </w:tcBorders>
            <w:vAlign w:val="center"/>
          </w:tcPr>
          <w:p w14:paraId="67DFF0B6" w14:textId="67B5ACCC" w:rsidR="002755FD" w:rsidRDefault="002755FD" w:rsidP="002755FD">
            <w:pPr>
              <w:pStyle w:val="HeliosTableText"/>
              <w:rPr>
                <w:ins w:id="228" w:author="Jillian Carson-Jackson" w:date="2017-08-29T23:26:00Z"/>
                <w:lang w:val="en-GB" w:eastAsia="en-GB"/>
              </w:rPr>
            </w:pPr>
            <w:ins w:id="229" w:author="Jillian Carson-Jackson" w:date="2017-08-29T23:26:00Z">
              <w:r>
                <w:rPr>
                  <w:lang w:val="en-GB" w:eastAsia="en-GB"/>
                </w:rPr>
                <w:t>Addressed</w:t>
              </w:r>
            </w:ins>
            <w:ins w:id="230" w:author="Jillian Carson-Jackson" w:date="2017-08-29T23:39:00Z">
              <w:r w:rsidR="005966B5">
                <w:rPr>
                  <w:lang w:val="en-GB" w:eastAsia="en-GB"/>
                </w:rPr>
                <w:t xml:space="preserve"> unicast / Addressed multicast</w:t>
              </w:r>
            </w:ins>
          </w:p>
        </w:tc>
      </w:tr>
      <w:tr w:rsidR="002755FD" w14:paraId="6C613F84" w14:textId="77777777" w:rsidTr="001432B8">
        <w:trPr>
          <w:ins w:id="231"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65C8DD78" w14:textId="77777777" w:rsidR="002755FD" w:rsidRDefault="002755FD" w:rsidP="002755FD">
            <w:pPr>
              <w:pStyle w:val="HeliosTableText"/>
              <w:rPr>
                <w:ins w:id="232" w:author="Jillian Carson-Jackson" w:date="2017-08-29T23:26:00Z"/>
                <w:lang w:val="en-GB" w:eastAsia="en-GB"/>
              </w:rPr>
            </w:pPr>
            <w:ins w:id="233" w:author="Jillian Carson-Jackson" w:date="2017-08-29T23:26:00Z">
              <w:r>
                <w:rPr>
                  <w:lang w:val="en-GB" w:eastAsia="en-GB"/>
                </w:rPr>
                <w:t>5G</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65E52AA5" w14:textId="77777777" w:rsidR="002755FD" w:rsidRDefault="002755FD" w:rsidP="002755FD">
            <w:pPr>
              <w:pStyle w:val="HeliosTableText"/>
              <w:rPr>
                <w:ins w:id="234" w:author="Jillian Carson-Jackson" w:date="2017-08-29T23:26:00Z"/>
                <w:lang w:val="en-GB" w:eastAsia="en-GB"/>
              </w:rPr>
            </w:pPr>
            <w:ins w:id="235" w:author="Jillian Carson-Jackson" w:date="2017-08-29T23:26:00Z">
              <w:r>
                <w:rPr>
                  <w:lang w:val="en-GB" w:eastAsia="en-GB"/>
                </w:rPr>
                <w:t>1,200 Mbps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23A1E4EB" w14:textId="77777777" w:rsidR="002755FD" w:rsidRDefault="002755FD" w:rsidP="002755FD">
            <w:pPr>
              <w:pStyle w:val="HeliosTableText"/>
              <w:rPr>
                <w:ins w:id="236" w:author="Jillian Carson-Jackson" w:date="2017-08-29T23:26:00Z"/>
                <w:lang w:val="en-GB" w:eastAsia="en-GB"/>
              </w:rPr>
            </w:pPr>
            <w:ins w:id="237" w:author="Jillian Carson-Jackson" w:date="2017-08-29T23:26:00Z">
              <w:r>
                <w:rPr>
                  <w:lang w:val="en-GB" w:eastAsia="en-GB"/>
                </w:rPr>
                <w:t>5G base stations</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14D7D135" w14:textId="77777777" w:rsidR="002755FD" w:rsidRDefault="002755FD" w:rsidP="002755FD">
            <w:pPr>
              <w:pStyle w:val="HeliosTableText"/>
              <w:rPr>
                <w:ins w:id="238" w:author="Jillian Carson-Jackson" w:date="2017-08-29T23:26:00Z"/>
                <w:lang w:val="en-GB" w:eastAsia="en-GB"/>
              </w:rPr>
            </w:pPr>
            <w:ins w:id="239" w:author="Jillian Carson-Jackson" w:date="2017-08-29T23:26:00Z">
              <w:r>
                <w:rPr>
                  <w:lang w:val="en-GB" w:eastAsia="en-GB"/>
                </w:rPr>
                <w:t>5-30km</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36819CD2" w14:textId="77777777" w:rsidR="002755FD" w:rsidRDefault="002755FD" w:rsidP="002755FD">
            <w:pPr>
              <w:pStyle w:val="HeliosTableText"/>
              <w:rPr>
                <w:ins w:id="240" w:author="Jillian Carson-Jackson" w:date="2017-08-29T23:26:00Z"/>
                <w:lang w:val="en-GB" w:eastAsia="en-GB"/>
              </w:rPr>
            </w:pPr>
            <w:ins w:id="241" w:author="Jillian Carson-Jackson" w:date="2017-08-29T23:26:00Z">
              <w:r>
                <w:rPr>
                  <w:lang w:val="en-GB" w:eastAsia="en-GB"/>
                </w:rPr>
                <w:t>Public</w:t>
              </w:r>
            </w:ins>
          </w:p>
        </w:tc>
        <w:tc>
          <w:tcPr>
            <w:tcW w:w="1700" w:type="dxa"/>
            <w:tcBorders>
              <w:top w:val="nil"/>
              <w:left w:val="nil"/>
              <w:bottom w:val="single" w:sz="8" w:space="0" w:color="0095AA"/>
              <w:right w:val="nil"/>
            </w:tcBorders>
            <w:vAlign w:val="center"/>
          </w:tcPr>
          <w:p w14:paraId="2569F178" w14:textId="5000243A" w:rsidR="002755FD" w:rsidRDefault="005966B5" w:rsidP="002755FD">
            <w:pPr>
              <w:pStyle w:val="HeliosTableText"/>
              <w:rPr>
                <w:ins w:id="242" w:author="Jillian Carson-Jackson" w:date="2017-08-29T23:26:00Z"/>
                <w:lang w:val="en-GB" w:eastAsia="en-GB"/>
              </w:rPr>
            </w:pPr>
            <w:ins w:id="243" w:author="Jillian Carson-Jackson" w:date="2017-08-29T23:39:00Z">
              <w:r>
                <w:rPr>
                  <w:lang w:val="en-GB" w:eastAsia="en-GB"/>
                </w:rPr>
                <w:t>Addressed unicast / Addressed multicast</w:t>
              </w:r>
            </w:ins>
          </w:p>
        </w:tc>
      </w:tr>
      <w:tr w:rsidR="005966B5" w14:paraId="2744BB59" w14:textId="77777777" w:rsidTr="001432B8">
        <w:trPr>
          <w:ins w:id="244" w:author="Jillian Carson-Jackson" w:date="2017-08-29T23:26:00Z"/>
        </w:trPr>
        <w:tc>
          <w:tcPr>
            <w:tcW w:w="3119" w:type="dxa"/>
            <w:gridSpan w:val="2"/>
            <w:tcBorders>
              <w:top w:val="nil"/>
              <w:left w:val="nil"/>
              <w:bottom w:val="single" w:sz="8" w:space="0" w:color="0095AA"/>
              <w:right w:val="nil"/>
            </w:tcBorders>
            <w:shd w:val="clear" w:color="auto" w:fill="D9D9D9"/>
            <w:tcMar>
              <w:top w:w="0" w:type="dxa"/>
              <w:left w:w="108" w:type="dxa"/>
              <w:bottom w:w="0" w:type="dxa"/>
              <w:right w:w="108" w:type="dxa"/>
            </w:tcMar>
            <w:vAlign w:val="center"/>
            <w:hideMark/>
          </w:tcPr>
          <w:p w14:paraId="339B07FA" w14:textId="48B53FCC" w:rsidR="005966B5" w:rsidRDefault="005966B5" w:rsidP="002755FD">
            <w:pPr>
              <w:pStyle w:val="HeliosTableText"/>
              <w:rPr>
                <w:ins w:id="245" w:author="Jillian Carson-Jackson" w:date="2017-08-29T23:26:00Z"/>
                <w:lang w:val="en-GB" w:eastAsia="en-GB"/>
              </w:rPr>
            </w:pPr>
            <w:ins w:id="246" w:author="Jillian Carson-Jackson" w:date="2017-08-29T23:26:00Z">
              <w:r>
                <w:rPr>
                  <w:lang w:val="en-GB" w:eastAsia="en-GB"/>
                </w:rPr>
                <w:lastRenderedPageBreak/>
                <w:t>GEO Satellite</w:t>
              </w:r>
            </w:ins>
            <w:ins w:id="247" w:author="Jillian Carson-Jackson" w:date="2017-08-29T23:39:00Z">
              <w:r>
                <w:rPr>
                  <w:lang w:val="en-GB" w:eastAsia="en-GB"/>
                </w:rPr>
                <w:t xml:space="preserve"> (for example):</w:t>
              </w:r>
            </w:ins>
          </w:p>
        </w:tc>
        <w:tc>
          <w:tcPr>
            <w:tcW w:w="1701" w:type="dxa"/>
            <w:tcBorders>
              <w:top w:val="nil"/>
              <w:left w:val="nil"/>
              <w:bottom w:val="single" w:sz="8" w:space="0" w:color="0095AA"/>
              <w:right w:val="nil"/>
            </w:tcBorders>
            <w:shd w:val="clear" w:color="auto" w:fill="D9D9D9"/>
            <w:tcMar>
              <w:top w:w="0" w:type="dxa"/>
              <w:left w:w="108" w:type="dxa"/>
              <w:bottom w:w="0" w:type="dxa"/>
              <w:right w:w="108" w:type="dxa"/>
            </w:tcMar>
            <w:vAlign w:val="center"/>
          </w:tcPr>
          <w:p w14:paraId="5D8DE147" w14:textId="77777777" w:rsidR="005966B5" w:rsidRDefault="005966B5" w:rsidP="002755FD">
            <w:pPr>
              <w:pStyle w:val="HeliosTableText"/>
              <w:rPr>
                <w:ins w:id="248" w:author="Jillian Carson-Jackson" w:date="2017-08-29T23:26:00Z"/>
                <w:lang w:val="en-GB" w:eastAsia="en-GB"/>
              </w:rPr>
            </w:pPr>
          </w:p>
        </w:tc>
        <w:tc>
          <w:tcPr>
            <w:tcW w:w="1842" w:type="dxa"/>
            <w:tcBorders>
              <w:top w:val="nil"/>
              <w:left w:val="nil"/>
              <w:bottom w:val="single" w:sz="8" w:space="0" w:color="0095AA"/>
              <w:right w:val="nil"/>
            </w:tcBorders>
            <w:shd w:val="clear" w:color="auto" w:fill="D9D9D9"/>
            <w:tcMar>
              <w:top w:w="0" w:type="dxa"/>
              <w:left w:w="108" w:type="dxa"/>
              <w:bottom w:w="0" w:type="dxa"/>
              <w:right w:w="108" w:type="dxa"/>
            </w:tcMar>
            <w:vAlign w:val="center"/>
          </w:tcPr>
          <w:p w14:paraId="27084A5E" w14:textId="77777777" w:rsidR="005966B5" w:rsidRDefault="005966B5" w:rsidP="002755FD">
            <w:pPr>
              <w:pStyle w:val="HeliosTableText"/>
              <w:rPr>
                <w:ins w:id="249" w:author="Jillian Carson-Jackson" w:date="2017-08-29T23:26:00Z"/>
                <w:lang w:val="en-GB" w:eastAsia="en-GB"/>
              </w:rPr>
            </w:pPr>
          </w:p>
        </w:tc>
        <w:tc>
          <w:tcPr>
            <w:tcW w:w="1844" w:type="dxa"/>
            <w:tcBorders>
              <w:top w:val="nil"/>
              <w:left w:val="nil"/>
              <w:bottom w:val="single" w:sz="8" w:space="0" w:color="0095AA"/>
              <w:right w:val="nil"/>
            </w:tcBorders>
            <w:shd w:val="clear" w:color="auto" w:fill="D9D9D9"/>
            <w:tcMar>
              <w:top w:w="0" w:type="dxa"/>
              <w:left w:w="108" w:type="dxa"/>
              <w:bottom w:w="0" w:type="dxa"/>
              <w:right w:w="108" w:type="dxa"/>
            </w:tcMar>
            <w:vAlign w:val="center"/>
          </w:tcPr>
          <w:p w14:paraId="0419CF5E" w14:textId="77777777" w:rsidR="005966B5" w:rsidRDefault="005966B5" w:rsidP="002755FD">
            <w:pPr>
              <w:pStyle w:val="HeliosTableText"/>
              <w:rPr>
                <w:ins w:id="250" w:author="Jillian Carson-Jackson" w:date="2017-08-29T23:26:00Z"/>
                <w:lang w:val="en-GB" w:eastAsia="en-GB"/>
              </w:rPr>
            </w:pPr>
          </w:p>
        </w:tc>
        <w:tc>
          <w:tcPr>
            <w:tcW w:w="1700" w:type="dxa"/>
            <w:tcBorders>
              <w:top w:val="nil"/>
              <w:left w:val="nil"/>
              <w:bottom w:val="single" w:sz="8" w:space="0" w:color="0095AA"/>
              <w:right w:val="nil"/>
            </w:tcBorders>
            <w:shd w:val="clear" w:color="auto" w:fill="D9D9D9"/>
            <w:vAlign w:val="center"/>
          </w:tcPr>
          <w:p w14:paraId="6D350D1B" w14:textId="77777777" w:rsidR="005966B5" w:rsidRDefault="005966B5" w:rsidP="002755FD">
            <w:pPr>
              <w:pStyle w:val="HeliosTableText"/>
              <w:rPr>
                <w:ins w:id="251" w:author="Jillian Carson-Jackson" w:date="2017-08-29T23:26:00Z"/>
                <w:lang w:val="en-GB" w:eastAsia="en-GB"/>
              </w:rPr>
            </w:pPr>
          </w:p>
        </w:tc>
      </w:tr>
      <w:tr w:rsidR="002755FD" w14:paraId="6E6FF128" w14:textId="77777777" w:rsidTr="001432B8">
        <w:trPr>
          <w:ins w:id="252"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12D40699" w14:textId="77777777" w:rsidR="002755FD" w:rsidRDefault="002755FD" w:rsidP="002755FD">
            <w:pPr>
              <w:pStyle w:val="HeliosTableText"/>
              <w:rPr>
                <w:ins w:id="253" w:author="Jillian Carson-Jackson" w:date="2017-08-29T23:26:00Z"/>
                <w:lang w:val="en-GB" w:eastAsia="en-GB"/>
              </w:rPr>
            </w:pPr>
            <w:ins w:id="254" w:author="Jillian Carson-Jackson" w:date="2017-08-29T23:26:00Z">
              <w:r>
                <w:rPr>
                  <w:lang w:val="en-GB" w:eastAsia="en-GB"/>
                </w:rPr>
                <w:t>Inmarsat C</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6B0DD713" w14:textId="77777777" w:rsidR="002755FD" w:rsidRDefault="002755FD" w:rsidP="002755FD">
            <w:pPr>
              <w:pStyle w:val="HeliosTableText"/>
              <w:rPr>
                <w:ins w:id="255" w:author="Jillian Carson-Jackson" w:date="2017-08-29T23:26:00Z"/>
                <w:lang w:val="en-GB" w:eastAsia="en-GB"/>
              </w:rPr>
            </w:pPr>
            <w:ins w:id="256" w:author="Jillian Carson-Jackson" w:date="2017-08-29T23:26:00Z">
              <w:r>
                <w:rPr>
                  <w:lang w:val="en-GB" w:eastAsia="en-GB"/>
                </w:rPr>
                <w:t>600 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0D00D649" w14:textId="77777777" w:rsidR="002755FD" w:rsidRDefault="002755FD" w:rsidP="002755FD">
            <w:pPr>
              <w:pStyle w:val="HeliosTableText"/>
              <w:rPr>
                <w:ins w:id="257" w:author="Jillian Carson-Jackson" w:date="2017-08-29T23:26:00Z"/>
                <w:lang w:val="en-GB" w:eastAsia="en-GB"/>
              </w:rPr>
            </w:pPr>
            <w:ins w:id="258" w:author="Jillian Carson-Jackson" w:date="2017-08-29T23:26:00Z">
              <w:r>
                <w:rPr>
                  <w:lang w:val="en-GB" w:eastAsia="en-GB"/>
                </w:rPr>
                <w:t>Satellite service</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74297506" w14:textId="77777777" w:rsidR="002755FD" w:rsidRDefault="002755FD" w:rsidP="002755FD">
            <w:pPr>
              <w:pStyle w:val="HeliosTableText"/>
              <w:rPr>
                <w:ins w:id="259" w:author="Jillian Carson-Jackson" w:date="2017-08-29T23:26:00Z"/>
                <w:lang w:val="en-GB" w:eastAsia="en-GB"/>
              </w:rPr>
            </w:pPr>
            <w:ins w:id="260" w:author="Jillian Carson-Jackson" w:date="2017-08-29T23:26:00Z">
              <w:r>
                <w:rPr>
                  <w:lang w:val="en-GB" w:eastAsia="en-GB"/>
                </w:rPr>
                <w:t>Global, spot beams</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757B6475" w14:textId="77777777" w:rsidR="002755FD" w:rsidRDefault="002755FD" w:rsidP="002755FD">
            <w:pPr>
              <w:pStyle w:val="HeliosTableText"/>
              <w:rPr>
                <w:ins w:id="261" w:author="Jillian Carson-Jackson" w:date="2017-08-29T23:26:00Z"/>
                <w:lang w:val="en-GB" w:eastAsia="en-GB"/>
              </w:rPr>
            </w:pPr>
            <w:ins w:id="262" w:author="Jillian Carson-Jackson" w:date="2017-08-29T23:26:00Z">
              <w:r>
                <w:rPr>
                  <w:lang w:val="en-GB" w:eastAsia="en-GB"/>
                </w:rPr>
                <w:t>Maritime</w:t>
              </w:r>
            </w:ins>
          </w:p>
        </w:tc>
        <w:tc>
          <w:tcPr>
            <w:tcW w:w="1700" w:type="dxa"/>
            <w:tcBorders>
              <w:top w:val="nil"/>
              <w:left w:val="nil"/>
              <w:bottom w:val="single" w:sz="8" w:space="0" w:color="0095AA"/>
              <w:right w:val="nil"/>
            </w:tcBorders>
            <w:vAlign w:val="center"/>
          </w:tcPr>
          <w:p w14:paraId="19C9D152" w14:textId="39EE3207" w:rsidR="002755FD" w:rsidRDefault="005966B5" w:rsidP="002755FD">
            <w:pPr>
              <w:pStyle w:val="HeliosTableText"/>
              <w:rPr>
                <w:ins w:id="263" w:author="Jillian Carson-Jackson" w:date="2017-08-29T23:26:00Z"/>
                <w:lang w:val="en-GB" w:eastAsia="en-GB"/>
              </w:rPr>
            </w:pPr>
            <w:ins w:id="264" w:author="Jillian Carson-Jackson" w:date="2017-08-29T23:40:00Z">
              <w:r>
                <w:rPr>
                  <w:lang w:val="en-GB" w:eastAsia="en-GB"/>
                </w:rPr>
                <w:t>Addressed unicast / Addressed multicast / Broadcast</w:t>
              </w:r>
            </w:ins>
          </w:p>
        </w:tc>
      </w:tr>
      <w:tr w:rsidR="002755FD" w14:paraId="02D80BBA" w14:textId="77777777" w:rsidTr="001432B8">
        <w:trPr>
          <w:ins w:id="265"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5783787A" w14:textId="77777777" w:rsidR="002755FD" w:rsidRDefault="002755FD" w:rsidP="002755FD">
            <w:pPr>
              <w:pStyle w:val="HeliosTableText"/>
              <w:rPr>
                <w:ins w:id="266" w:author="Jillian Carson-Jackson" w:date="2017-08-29T23:26:00Z"/>
                <w:lang w:val="en-GB" w:eastAsia="en-GB"/>
              </w:rPr>
            </w:pPr>
            <w:ins w:id="267" w:author="Jillian Carson-Jackson" w:date="2017-08-29T23:26:00Z">
              <w:r>
                <w:rPr>
                  <w:lang w:val="en-GB" w:eastAsia="en-GB"/>
                </w:rPr>
                <w:t>Inmarsat GX</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69B1BE5A" w14:textId="77777777" w:rsidR="002755FD" w:rsidRDefault="002755FD" w:rsidP="002755FD">
            <w:pPr>
              <w:pStyle w:val="HeliosTableText"/>
              <w:rPr>
                <w:ins w:id="268" w:author="Jillian Carson-Jackson" w:date="2017-08-29T23:26:00Z"/>
                <w:lang w:val="en-GB" w:eastAsia="en-GB"/>
              </w:rPr>
            </w:pPr>
            <w:ins w:id="269" w:author="Jillian Carson-Jackson" w:date="2017-08-29T23:26:00Z">
              <w:r>
                <w:rPr>
                  <w:lang w:val="en-GB" w:eastAsia="en-GB"/>
                </w:rPr>
                <w:t>50 Mbps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62E08153" w14:textId="77777777" w:rsidR="002755FD" w:rsidRDefault="002755FD" w:rsidP="002755FD">
            <w:pPr>
              <w:pStyle w:val="HeliosTableText"/>
              <w:rPr>
                <w:ins w:id="270" w:author="Jillian Carson-Jackson" w:date="2017-08-29T23:26:00Z"/>
                <w:lang w:val="en-GB" w:eastAsia="en-GB"/>
              </w:rPr>
            </w:pPr>
            <w:ins w:id="271" w:author="Jillian Carson-Jackson" w:date="2017-08-29T23:26:00Z">
              <w:r>
                <w:rPr>
                  <w:lang w:val="en-GB" w:eastAsia="en-GB"/>
                </w:rPr>
                <w:t>Satellite functioning on Ka band</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59CE25F1" w14:textId="77777777" w:rsidR="002755FD" w:rsidRDefault="002755FD" w:rsidP="002755FD">
            <w:pPr>
              <w:pStyle w:val="HeliosTableText"/>
              <w:rPr>
                <w:ins w:id="272" w:author="Jillian Carson-Jackson" w:date="2017-08-29T23:26:00Z"/>
                <w:lang w:val="en-GB" w:eastAsia="en-GB"/>
              </w:rPr>
            </w:pPr>
            <w:ins w:id="273" w:author="Jillian Carson-Jackson" w:date="2017-08-29T23:26:00Z">
              <w:r>
                <w:rPr>
                  <w:lang w:val="en-GB" w:eastAsia="en-GB"/>
                </w:rPr>
                <w:t>Global, spot beams</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549271C1" w14:textId="77777777" w:rsidR="002755FD" w:rsidRDefault="002755FD" w:rsidP="002755FD">
            <w:pPr>
              <w:pStyle w:val="HeliosTableText"/>
              <w:rPr>
                <w:ins w:id="274" w:author="Jillian Carson-Jackson" w:date="2017-08-29T23:26:00Z"/>
                <w:lang w:val="en-GB" w:eastAsia="en-GB"/>
              </w:rPr>
            </w:pPr>
            <w:ins w:id="275" w:author="Jillian Carson-Jackson" w:date="2017-08-29T23:26:00Z">
              <w:r>
                <w:rPr>
                  <w:lang w:val="en-GB" w:eastAsia="en-GB"/>
                </w:rPr>
                <w:t>Cross Industry</w:t>
              </w:r>
            </w:ins>
          </w:p>
        </w:tc>
        <w:tc>
          <w:tcPr>
            <w:tcW w:w="1700" w:type="dxa"/>
            <w:tcBorders>
              <w:top w:val="nil"/>
              <w:left w:val="nil"/>
              <w:bottom w:val="single" w:sz="8" w:space="0" w:color="0095AA"/>
              <w:right w:val="nil"/>
            </w:tcBorders>
            <w:vAlign w:val="center"/>
          </w:tcPr>
          <w:p w14:paraId="1122E5D6" w14:textId="3C27328D" w:rsidR="002755FD" w:rsidRDefault="002755FD" w:rsidP="002755FD">
            <w:pPr>
              <w:pStyle w:val="HeliosTableText"/>
              <w:rPr>
                <w:ins w:id="276" w:author="Jillian Carson-Jackson" w:date="2017-08-29T23:26:00Z"/>
                <w:lang w:val="en-GB" w:eastAsia="en-GB"/>
              </w:rPr>
            </w:pPr>
            <w:ins w:id="277" w:author="Jillian Carson-Jackson" w:date="2017-08-29T23:26:00Z">
              <w:r>
                <w:rPr>
                  <w:lang w:val="en-GB" w:eastAsia="en-GB"/>
                </w:rPr>
                <w:t xml:space="preserve">Addressed </w:t>
              </w:r>
            </w:ins>
            <w:ins w:id="278" w:author="Jillian Carson-Jackson" w:date="2017-08-29T23:40:00Z">
              <w:r w:rsidR="00864A78">
                <w:rPr>
                  <w:lang w:val="en-GB" w:eastAsia="en-GB"/>
                </w:rPr>
                <w:t>unicast / Addressed multicast</w:t>
              </w:r>
            </w:ins>
          </w:p>
        </w:tc>
      </w:tr>
      <w:tr w:rsidR="005966B5" w14:paraId="6EB62B5B" w14:textId="77777777" w:rsidTr="001432B8">
        <w:trPr>
          <w:ins w:id="279" w:author="Jillian Carson-Jackson" w:date="2017-08-29T23:26:00Z"/>
        </w:trPr>
        <w:tc>
          <w:tcPr>
            <w:tcW w:w="3119" w:type="dxa"/>
            <w:gridSpan w:val="2"/>
            <w:tcBorders>
              <w:top w:val="nil"/>
              <w:left w:val="nil"/>
              <w:bottom w:val="single" w:sz="8" w:space="0" w:color="0095AA"/>
              <w:right w:val="nil"/>
            </w:tcBorders>
            <w:shd w:val="clear" w:color="auto" w:fill="D9D9D9"/>
            <w:tcMar>
              <w:top w:w="0" w:type="dxa"/>
              <w:left w:w="108" w:type="dxa"/>
              <w:bottom w:w="0" w:type="dxa"/>
              <w:right w:w="108" w:type="dxa"/>
            </w:tcMar>
            <w:vAlign w:val="center"/>
            <w:hideMark/>
          </w:tcPr>
          <w:p w14:paraId="6EE4ED76" w14:textId="0809A4FE" w:rsidR="005966B5" w:rsidRDefault="005966B5" w:rsidP="002755FD">
            <w:pPr>
              <w:pStyle w:val="HeliosTableText"/>
              <w:rPr>
                <w:ins w:id="280" w:author="Jillian Carson-Jackson" w:date="2017-08-29T23:26:00Z"/>
                <w:lang w:val="en-GB" w:eastAsia="en-GB"/>
              </w:rPr>
            </w:pPr>
            <w:ins w:id="281" w:author="Jillian Carson-Jackson" w:date="2017-08-29T23:26:00Z">
              <w:r>
                <w:rPr>
                  <w:lang w:val="en-GB" w:eastAsia="en-GB"/>
                </w:rPr>
                <w:t>LEO Satellite</w:t>
              </w:r>
            </w:ins>
            <w:ins w:id="282" w:author="Jillian Carson-Jackson" w:date="2017-08-29T23:40:00Z">
              <w:r>
                <w:rPr>
                  <w:lang w:val="en-GB" w:eastAsia="en-GB"/>
                </w:rPr>
                <w:t xml:space="preserve"> (for example)</w:t>
              </w:r>
            </w:ins>
          </w:p>
        </w:tc>
        <w:tc>
          <w:tcPr>
            <w:tcW w:w="1701" w:type="dxa"/>
            <w:tcBorders>
              <w:top w:val="nil"/>
              <w:left w:val="nil"/>
              <w:bottom w:val="single" w:sz="8" w:space="0" w:color="0095AA"/>
              <w:right w:val="nil"/>
            </w:tcBorders>
            <w:shd w:val="clear" w:color="auto" w:fill="D9D9D9"/>
            <w:tcMar>
              <w:top w:w="0" w:type="dxa"/>
              <w:left w:w="108" w:type="dxa"/>
              <w:bottom w:w="0" w:type="dxa"/>
              <w:right w:w="108" w:type="dxa"/>
            </w:tcMar>
            <w:vAlign w:val="center"/>
          </w:tcPr>
          <w:p w14:paraId="5F76CBE4" w14:textId="77777777" w:rsidR="005966B5" w:rsidRDefault="005966B5" w:rsidP="002755FD">
            <w:pPr>
              <w:pStyle w:val="HeliosTableText"/>
              <w:rPr>
                <w:ins w:id="283" w:author="Jillian Carson-Jackson" w:date="2017-08-29T23:26:00Z"/>
                <w:lang w:val="en-GB" w:eastAsia="en-GB"/>
              </w:rPr>
            </w:pPr>
          </w:p>
        </w:tc>
        <w:tc>
          <w:tcPr>
            <w:tcW w:w="1842" w:type="dxa"/>
            <w:tcBorders>
              <w:top w:val="nil"/>
              <w:left w:val="nil"/>
              <w:bottom w:val="single" w:sz="8" w:space="0" w:color="0095AA"/>
              <w:right w:val="nil"/>
            </w:tcBorders>
            <w:shd w:val="clear" w:color="auto" w:fill="D9D9D9"/>
            <w:tcMar>
              <w:top w:w="0" w:type="dxa"/>
              <w:left w:w="108" w:type="dxa"/>
              <w:bottom w:w="0" w:type="dxa"/>
              <w:right w:w="108" w:type="dxa"/>
            </w:tcMar>
            <w:vAlign w:val="center"/>
          </w:tcPr>
          <w:p w14:paraId="6B78C5C3" w14:textId="77777777" w:rsidR="005966B5" w:rsidRDefault="005966B5" w:rsidP="002755FD">
            <w:pPr>
              <w:pStyle w:val="HeliosTableText"/>
              <w:rPr>
                <w:ins w:id="284" w:author="Jillian Carson-Jackson" w:date="2017-08-29T23:26:00Z"/>
                <w:lang w:val="en-GB" w:eastAsia="en-GB"/>
              </w:rPr>
            </w:pPr>
          </w:p>
        </w:tc>
        <w:tc>
          <w:tcPr>
            <w:tcW w:w="1844" w:type="dxa"/>
            <w:tcBorders>
              <w:top w:val="nil"/>
              <w:left w:val="nil"/>
              <w:bottom w:val="single" w:sz="8" w:space="0" w:color="0095AA"/>
              <w:right w:val="nil"/>
            </w:tcBorders>
            <w:shd w:val="clear" w:color="auto" w:fill="D9D9D9"/>
            <w:tcMar>
              <w:top w:w="0" w:type="dxa"/>
              <w:left w:w="108" w:type="dxa"/>
              <w:bottom w:w="0" w:type="dxa"/>
              <w:right w:w="108" w:type="dxa"/>
            </w:tcMar>
            <w:vAlign w:val="center"/>
          </w:tcPr>
          <w:p w14:paraId="1347C52D" w14:textId="77777777" w:rsidR="005966B5" w:rsidRDefault="005966B5" w:rsidP="002755FD">
            <w:pPr>
              <w:pStyle w:val="HeliosTableText"/>
              <w:rPr>
                <w:ins w:id="285" w:author="Jillian Carson-Jackson" w:date="2017-08-29T23:26:00Z"/>
                <w:lang w:val="en-GB" w:eastAsia="en-GB"/>
              </w:rPr>
            </w:pPr>
          </w:p>
        </w:tc>
        <w:tc>
          <w:tcPr>
            <w:tcW w:w="1700" w:type="dxa"/>
            <w:tcBorders>
              <w:top w:val="nil"/>
              <w:left w:val="nil"/>
              <w:bottom w:val="single" w:sz="8" w:space="0" w:color="0095AA"/>
              <w:right w:val="nil"/>
            </w:tcBorders>
            <w:shd w:val="clear" w:color="auto" w:fill="D9D9D9"/>
            <w:vAlign w:val="center"/>
          </w:tcPr>
          <w:p w14:paraId="43640239" w14:textId="77777777" w:rsidR="005966B5" w:rsidRDefault="005966B5" w:rsidP="002755FD">
            <w:pPr>
              <w:pStyle w:val="HeliosTableText"/>
              <w:rPr>
                <w:ins w:id="286" w:author="Jillian Carson-Jackson" w:date="2017-08-29T23:26:00Z"/>
                <w:lang w:val="en-GB" w:eastAsia="en-GB"/>
              </w:rPr>
            </w:pPr>
          </w:p>
        </w:tc>
      </w:tr>
      <w:tr w:rsidR="002755FD" w14:paraId="402CA7A6" w14:textId="77777777" w:rsidTr="001432B8">
        <w:trPr>
          <w:ins w:id="287" w:author="Jillian Carson-Jackson" w:date="2017-08-29T23:26:00Z"/>
        </w:trPr>
        <w:tc>
          <w:tcPr>
            <w:tcW w:w="1985" w:type="dxa"/>
            <w:tcBorders>
              <w:top w:val="nil"/>
              <w:left w:val="nil"/>
              <w:bottom w:val="single" w:sz="8" w:space="0" w:color="0095AA"/>
              <w:right w:val="nil"/>
            </w:tcBorders>
            <w:tcMar>
              <w:top w:w="0" w:type="dxa"/>
              <w:left w:w="108" w:type="dxa"/>
              <w:bottom w:w="0" w:type="dxa"/>
              <w:right w:w="108" w:type="dxa"/>
            </w:tcMar>
            <w:vAlign w:val="center"/>
            <w:hideMark/>
          </w:tcPr>
          <w:p w14:paraId="5DAA3C6A" w14:textId="77777777" w:rsidR="002755FD" w:rsidRDefault="002755FD" w:rsidP="002755FD">
            <w:pPr>
              <w:pStyle w:val="HeliosTableText"/>
              <w:rPr>
                <w:ins w:id="288" w:author="Jillian Carson-Jackson" w:date="2017-08-29T23:26:00Z"/>
                <w:lang w:val="en-GB" w:eastAsia="en-GB"/>
              </w:rPr>
            </w:pPr>
            <w:ins w:id="289" w:author="Jillian Carson-Jackson" w:date="2017-08-29T23:26:00Z">
              <w:r>
                <w:rPr>
                  <w:lang w:val="en-GB" w:eastAsia="en-GB"/>
                </w:rPr>
                <w:t>Iridium</w:t>
              </w:r>
            </w:ins>
          </w:p>
        </w:tc>
        <w:tc>
          <w:tcPr>
            <w:tcW w:w="1134" w:type="dxa"/>
            <w:tcBorders>
              <w:top w:val="nil"/>
              <w:left w:val="nil"/>
              <w:bottom w:val="single" w:sz="8" w:space="0" w:color="0095AA"/>
              <w:right w:val="nil"/>
            </w:tcBorders>
            <w:tcMar>
              <w:top w:w="0" w:type="dxa"/>
              <w:left w:w="108" w:type="dxa"/>
              <w:bottom w:w="0" w:type="dxa"/>
              <w:right w:w="108" w:type="dxa"/>
            </w:tcMar>
            <w:vAlign w:val="center"/>
            <w:hideMark/>
          </w:tcPr>
          <w:p w14:paraId="66DCA02C" w14:textId="77777777" w:rsidR="002755FD" w:rsidRDefault="002755FD" w:rsidP="002755FD">
            <w:pPr>
              <w:pStyle w:val="HeliosTableText"/>
              <w:rPr>
                <w:ins w:id="290" w:author="Jillian Carson-Jackson" w:date="2017-08-29T23:26:00Z"/>
                <w:lang w:val="en-GB" w:eastAsia="en-GB"/>
              </w:rPr>
            </w:pPr>
            <w:ins w:id="291" w:author="Jillian Carson-Jackson" w:date="2017-08-29T23:26:00Z">
              <w:r>
                <w:rPr>
                  <w:lang w:val="en-GB" w:eastAsia="en-GB"/>
                </w:rPr>
                <w:t>Up to 134 kbps</w:t>
              </w:r>
            </w:ins>
          </w:p>
        </w:tc>
        <w:tc>
          <w:tcPr>
            <w:tcW w:w="1701" w:type="dxa"/>
            <w:tcBorders>
              <w:top w:val="nil"/>
              <w:left w:val="nil"/>
              <w:bottom w:val="single" w:sz="8" w:space="0" w:color="0095AA"/>
              <w:right w:val="nil"/>
            </w:tcBorders>
            <w:tcMar>
              <w:top w:w="0" w:type="dxa"/>
              <w:left w:w="108" w:type="dxa"/>
              <w:bottom w:w="0" w:type="dxa"/>
              <w:right w:w="108" w:type="dxa"/>
            </w:tcMar>
            <w:vAlign w:val="center"/>
            <w:hideMark/>
          </w:tcPr>
          <w:p w14:paraId="38F9A6E1" w14:textId="77777777" w:rsidR="002755FD" w:rsidRDefault="002755FD" w:rsidP="002755FD">
            <w:pPr>
              <w:pStyle w:val="HeliosTableText"/>
              <w:rPr>
                <w:ins w:id="292" w:author="Jillian Carson-Jackson" w:date="2017-08-29T23:26:00Z"/>
                <w:lang w:val="en-GB" w:eastAsia="en-GB"/>
              </w:rPr>
            </w:pPr>
            <w:ins w:id="293" w:author="Jillian Carson-Jackson" w:date="2017-08-29T23:26:00Z">
              <w:r>
                <w:rPr>
                  <w:lang w:val="en-GB" w:eastAsia="en-GB"/>
                </w:rPr>
                <w:t>Satellite functioning on L band</w:t>
              </w:r>
            </w:ins>
          </w:p>
        </w:tc>
        <w:tc>
          <w:tcPr>
            <w:tcW w:w="1842" w:type="dxa"/>
            <w:tcBorders>
              <w:top w:val="nil"/>
              <w:left w:val="nil"/>
              <w:bottom w:val="single" w:sz="8" w:space="0" w:color="0095AA"/>
              <w:right w:val="nil"/>
            </w:tcBorders>
            <w:tcMar>
              <w:top w:w="0" w:type="dxa"/>
              <w:left w:w="108" w:type="dxa"/>
              <w:bottom w:w="0" w:type="dxa"/>
              <w:right w:w="108" w:type="dxa"/>
            </w:tcMar>
            <w:vAlign w:val="center"/>
            <w:hideMark/>
          </w:tcPr>
          <w:p w14:paraId="5C83D8FB" w14:textId="77777777" w:rsidR="002755FD" w:rsidRDefault="002755FD" w:rsidP="002755FD">
            <w:pPr>
              <w:pStyle w:val="HeliosTableText"/>
              <w:rPr>
                <w:ins w:id="294" w:author="Jillian Carson-Jackson" w:date="2017-08-29T23:26:00Z"/>
                <w:lang w:val="en-GB" w:eastAsia="en-GB"/>
              </w:rPr>
            </w:pPr>
            <w:ins w:id="295" w:author="Jillian Carson-Jackson" w:date="2017-08-29T23:26:00Z">
              <w:r>
                <w:rPr>
                  <w:lang w:val="en-GB" w:eastAsia="en-GB"/>
                </w:rPr>
                <w:t>Global</w:t>
              </w:r>
            </w:ins>
          </w:p>
        </w:tc>
        <w:tc>
          <w:tcPr>
            <w:tcW w:w="1844" w:type="dxa"/>
            <w:tcBorders>
              <w:top w:val="nil"/>
              <w:left w:val="nil"/>
              <w:bottom w:val="single" w:sz="8" w:space="0" w:color="0095AA"/>
              <w:right w:val="nil"/>
            </w:tcBorders>
            <w:tcMar>
              <w:top w:w="0" w:type="dxa"/>
              <w:left w:w="108" w:type="dxa"/>
              <w:bottom w:w="0" w:type="dxa"/>
              <w:right w:w="108" w:type="dxa"/>
            </w:tcMar>
            <w:vAlign w:val="center"/>
            <w:hideMark/>
          </w:tcPr>
          <w:p w14:paraId="49280DD1" w14:textId="77777777" w:rsidR="002755FD" w:rsidRDefault="002755FD" w:rsidP="002755FD">
            <w:pPr>
              <w:pStyle w:val="HeliosTableText"/>
              <w:rPr>
                <w:ins w:id="296" w:author="Jillian Carson-Jackson" w:date="2017-08-29T23:26:00Z"/>
                <w:lang w:val="en-GB" w:eastAsia="en-GB"/>
              </w:rPr>
            </w:pPr>
            <w:ins w:id="297" w:author="Jillian Carson-Jackson" w:date="2017-08-29T23:26:00Z">
              <w:r>
                <w:rPr>
                  <w:lang w:val="en-GB" w:eastAsia="en-GB"/>
                </w:rPr>
                <w:t>Cross Industry (Iridium Pilot Maritime)</w:t>
              </w:r>
            </w:ins>
          </w:p>
        </w:tc>
        <w:tc>
          <w:tcPr>
            <w:tcW w:w="1700" w:type="dxa"/>
            <w:tcBorders>
              <w:top w:val="nil"/>
              <w:left w:val="nil"/>
              <w:bottom w:val="single" w:sz="8" w:space="0" w:color="0095AA"/>
              <w:right w:val="nil"/>
            </w:tcBorders>
            <w:vAlign w:val="center"/>
          </w:tcPr>
          <w:p w14:paraId="20A6F5B3" w14:textId="47E93472" w:rsidR="002755FD" w:rsidRDefault="00864A78" w:rsidP="002755FD">
            <w:pPr>
              <w:pStyle w:val="HeliosTableText"/>
              <w:rPr>
                <w:ins w:id="298" w:author="Jillian Carson-Jackson" w:date="2017-08-29T23:26:00Z"/>
                <w:lang w:val="en-GB" w:eastAsia="en-GB"/>
              </w:rPr>
            </w:pPr>
            <w:ins w:id="299" w:author="Jillian Carson-Jackson" w:date="2017-08-29T23:41:00Z">
              <w:r>
                <w:rPr>
                  <w:lang w:val="en-GB" w:eastAsia="en-GB"/>
                </w:rPr>
                <w:t xml:space="preserve">Addressed unicast / Addressed multicast </w:t>
              </w:r>
            </w:ins>
          </w:p>
        </w:tc>
      </w:tr>
    </w:tbl>
    <w:p w14:paraId="163DBB66" w14:textId="77777777" w:rsidR="002755FD" w:rsidRPr="00F55AD7" w:rsidRDefault="002755FD" w:rsidP="00380F88">
      <w:pPr>
        <w:pStyle w:val="BodyText"/>
      </w:pPr>
    </w:p>
    <w:p w14:paraId="6C3330EE" w14:textId="4E920F15" w:rsidR="00495DDA" w:rsidRPr="00F55AD7" w:rsidRDefault="00380F88" w:rsidP="00693B1F">
      <w:pPr>
        <w:pStyle w:val="Heading1"/>
      </w:pPr>
      <w:bookmarkStart w:id="300" w:name="_Toc465163160"/>
      <w:r w:rsidRPr="00F55AD7">
        <w:t>potential uses of vdes</w:t>
      </w:r>
      <w:bookmarkEnd w:id="300"/>
    </w:p>
    <w:p w14:paraId="1D938931" w14:textId="77777777" w:rsidR="00693B1F" w:rsidRPr="00F55AD7" w:rsidRDefault="00693B1F" w:rsidP="00693B1F">
      <w:pPr>
        <w:pStyle w:val="Heading1separatationline"/>
      </w:pPr>
    </w:p>
    <w:p w14:paraId="4140F9A5" w14:textId="67B4EB6D" w:rsidR="00495DDA" w:rsidRPr="00F55AD7" w:rsidRDefault="00380F88" w:rsidP="00495DDA">
      <w:pPr>
        <w:pStyle w:val="BodyText"/>
        <w:rPr>
          <w:rFonts w:ascii="Calibri" w:hAnsi="Calibri"/>
        </w:rPr>
      </w:pPr>
      <w:r w:rsidRPr="00F55AD7">
        <w:rPr>
          <w:rFonts w:ascii="Calibri" w:hAnsi="Calibri"/>
        </w:rPr>
        <w:t>To assist in identifying possible options for use of VDES a number of potential scenarios have been developed. These are presented to provide context for development and implementation of digital c</w:t>
      </w:r>
      <w:r w:rsidR="00F55AD7">
        <w:rPr>
          <w:rFonts w:ascii="Calibri" w:hAnsi="Calibri"/>
        </w:rPr>
        <w:t>ommunications, including VDES.</w:t>
      </w:r>
    </w:p>
    <w:p w14:paraId="048A7FB5" w14:textId="770D37BE" w:rsidR="00495DDA" w:rsidRPr="00F55AD7" w:rsidRDefault="00495DDA" w:rsidP="00495DDA">
      <w:pPr>
        <w:pStyle w:val="BodyText"/>
      </w:pPr>
      <w:r w:rsidRPr="00F55AD7">
        <w:t xml:space="preserve">The use cases are cross referenced to Maritime </w:t>
      </w:r>
      <w:r w:rsidR="00380F88" w:rsidRPr="00F55AD7">
        <w:t>Service</w:t>
      </w:r>
      <w:r w:rsidRPr="00F55AD7">
        <w:t xml:space="preserve"> Portfolios </w:t>
      </w:r>
      <w:r w:rsidR="00E10BDB" w:rsidRPr="00F55AD7">
        <w:t xml:space="preserve">as noted in </w:t>
      </w:r>
      <w:r w:rsidR="00E10BDB" w:rsidRPr="00F55AD7">
        <w:fldChar w:fldCharType="begin"/>
      </w:r>
      <w:r w:rsidR="00E10BDB" w:rsidRPr="00F55AD7">
        <w:instrText xml:space="preserve"> REF _Ref454456407 \r \h </w:instrText>
      </w:r>
      <w:r w:rsidR="00E10BDB" w:rsidRPr="00F55AD7">
        <w:fldChar w:fldCharType="separate"/>
      </w:r>
      <w:r w:rsidR="009B372E">
        <w:t>Table 3</w:t>
      </w:r>
      <w:r w:rsidR="00E10BDB" w:rsidRPr="00F55AD7">
        <w:fldChar w:fldCharType="end"/>
      </w:r>
      <w:r w:rsidR="00E10BDB" w:rsidRPr="00F55AD7">
        <w:t>.</w:t>
      </w:r>
    </w:p>
    <w:p w14:paraId="5052031E" w14:textId="37F137CA" w:rsidR="00495DDA" w:rsidRPr="00F55AD7" w:rsidRDefault="001D1845" w:rsidP="00E10BDB">
      <w:pPr>
        <w:pStyle w:val="Tablecaption"/>
        <w:jc w:val="center"/>
      </w:pPr>
      <w:bookmarkStart w:id="301" w:name="_Ref454456407"/>
      <w:bookmarkStart w:id="302" w:name="_Toc465163199"/>
      <w:r w:rsidRPr="00F55AD7">
        <w:t xml:space="preserve">Potential </w:t>
      </w:r>
      <w:r w:rsidR="00495DDA" w:rsidRPr="00F55AD7">
        <w:t xml:space="preserve">VDES </w:t>
      </w:r>
      <w:r w:rsidRPr="00F55AD7">
        <w:t>Uses</w:t>
      </w:r>
      <w:r w:rsidR="00495DDA" w:rsidRPr="00F55AD7">
        <w:t xml:space="preserve"> cross-referenced to IMO SIP MSP</w:t>
      </w:r>
      <w:bookmarkEnd w:id="301"/>
      <w:bookmarkEnd w:id="302"/>
    </w:p>
    <w:tbl>
      <w:tblPr>
        <w:tblStyle w:val="TableGrid"/>
        <w:tblW w:w="0" w:type="auto"/>
        <w:jc w:val="center"/>
        <w:tblLook w:val="04A0" w:firstRow="1" w:lastRow="0" w:firstColumn="1" w:lastColumn="0" w:noHBand="0" w:noVBand="1"/>
      </w:tblPr>
      <w:tblGrid>
        <w:gridCol w:w="3028"/>
        <w:gridCol w:w="6606"/>
      </w:tblGrid>
      <w:tr w:rsidR="007F2C43" w:rsidRPr="00F55AD7" w14:paraId="7803699A" w14:textId="77777777" w:rsidTr="00F55AD7">
        <w:trPr>
          <w:cantSplit/>
          <w:tblHeader/>
          <w:jc w:val="center"/>
        </w:trPr>
        <w:tc>
          <w:tcPr>
            <w:tcW w:w="3028" w:type="dxa"/>
            <w:shd w:val="clear" w:color="auto" w:fill="auto"/>
          </w:tcPr>
          <w:p w14:paraId="114B679E" w14:textId="5B86BA52" w:rsidR="00E10BDB" w:rsidRPr="00F55AD7" w:rsidRDefault="001D1845" w:rsidP="00E10BDB">
            <w:pPr>
              <w:pStyle w:val="Tableheading"/>
              <w:rPr>
                <w:lang w:val="en-GB"/>
              </w:rPr>
            </w:pPr>
            <w:r w:rsidRPr="00F55AD7">
              <w:rPr>
                <w:lang w:val="en-GB"/>
              </w:rPr>
              <w:t>Potential uses of VDES</w:t>
            </w:r>
          </w:p>
        </w:tc>
        <w:tc>
          <w:tcPr>
            <w:tcW w:w="6606" w:type="dxa"/>
            <w:shd w:val="clear" w:color="auto" w:fill="auto"/>
          </w:tcPr>
          <w:p w14:paraId="14D2DA0A" w14:textId="77777777" w:rsidR="00E10BDB" w:rsidRPr="00F55AD7" w:rsidRDefault="00E10BDB" w:rsidP="00E10BDB">
            <w:pPr>
              <w:pStyle w:val="Tableheading"/>
              <w:rPr>
                <w:lang w:val="en-GB"/>
              </w:rPr>
            </w:pPr>
            <w:r w:rsidRPr="00F55AD7">
              <w:rPr>
                <w:lang w:val="en-GB"/>
              </w:rPr>
              <w:t>MSP Reference</w:t>
            </w:r>
          </w:p>
        </w:tc>
      </w:tr>
      <w:tr w:rsidR="007F2C43" w:rsidRPr="00F55AD7" w14:paraId="4A596EB8" w14:textId="77777777" w:rsidTr="00F55AD7">
        <w:trPr>
          <w:cantSplit/>
          <w:jc w:val="center"/>
        </w:trPr>
        <w:tc>
          <w:tcPr>
            <w:tcW w:w="3028" w:type="dxa"/>
          </w:tcPr>
          <w:p w14:paraId="66896D72" w14:textId="4E08263A" w:rsidR="00E10BDB" w:rsidRPr="00F55AD7" w:rsidRDefault="00E10BDB" w:rsidP="007F2C43">
            <w:pPr>
              <w:pStyle w:val="Tabletext"/>
              <w:tabs>
                <w:tab w:val="left" w:pos="740"/>
              </w:tabs>
            </w:pPr>
            <w:r w:rsidRPr="00F55AD7">
              <w:t>SAR Communications</w:t>
            </w:r>
          </w:p>
        </w:tc>
        <w:tc>
          <w:tcPr>
            <w:tcW w:w="6606" w:type="dxa"/>
          </w:tcPr>
          <w:p w14:paraId="4138A10E" w14:textId="77777777" w:rsidR="00E10BDB" w:rsidRPr="00F55AD7" w:rsidRDefault="00E10BDB" w:rsidP="00E10BDB">
            <w:pPr>
              <w:pStyle w:val="Tabletext"/>
              <w:rPr>
                <w:color w:val="000000"/>
              </w:rPr>
            </w:pPr>
            <w:r w:rsidRPr="00F55AD7">
              <w:t xml:space="preserve">MSP 9 - </w:t>
            </w:r>
            <w:r w:rsidRPr="00F55AD7">
              <w:rPr>
                <w:color w:val="000000"/>
              </w:rPr>
              <w:t>Telemedical Maritime Assistance Service (TMAS)</w:t>
            </w:r>
          </w:p>
          <w:p w14:paraId="34876C7B" w14:textId="77777777" w:rsidR="00E10BDB" w:rsidRPr="00F55AD7" w:rsidRDefault="00E10BDB" w:rsidP="00E10BDB">
            <w:pPr>
              <w:pStyle w:val="Tabletext"/>
            </w:pPr>
            <w:r w:rsidRPr="00F55AD7">
              <w:t xml:space="preserve">MSP 16 - </w:t>
            </w:r>
            <w:r w:rsidRPr="00F55AD7">
              <w:rPr>
                <w:color w:val="000000"/>
              </w:rPr>
              <w:t>Search and Rescue (SAR) Service</w:t>
            </w:r>
          </w:p>
        </w:tc>
      </w:tr>
      <w:tr w:rsidR="007F2C43" w:rsidRPr="00F55AD7" w14:paraId="6AEE8FDE" w14:textId="77777777" w:rsidTr="00F55AD7">
        <w:trPr>
          <w:cantSplit/>
          <w:jc w:val="center"/>
        </w:trPr>
        <w:tc>
          <w:tcPr>
            <w:tcW w:w="3028" w:type="dxa"/>
          </w:tcPr>
          <w:p w14:paraId="70E429E6" w14:textId="363656E8" w:rsidR="00E10BDB" w:rsidRPr="00F55AD7" w:rsidRDefault="00E10BDB" w:rsidP="007F2C43">
            <w:pPr>
              <w:pStyle w:val="Tabletext"/>
              <w:tabs>
                <w:tab w:val="left" w:pos="740"/>
              </w:tabs>
            </w:pPr>
            <w:r w:rsidRPr="00F55AD7">
              <w:t>Maritime Safety Information</w:t>
            </w:r>
          </w:p>
        </w:tc>
        <w:tc>
          <w:tcPr>
            <w:tcW w:w="6606" w:type="dxa"/>
          </w:tcPr>
          <w:p w14:paraId="7C285735" w14:textId="77777777" w:rsidR="00E10BDB" w:rsidRPr="00F55AD7" w:rsidRDefault="00E10BDB" w:rsidP="00E10BDB">
            <w:pPr>
              <w:pStyle w:val="Tabletext"/>
            </w:pPr>
            <w:r w:rsidRPr="00F55AD7">
              <w:t xml:space="preserve">MSP 5 - </w:t>
            </w:r>
            <w:r w:rsidRPr="00F55AD7">
              <w:rPr>
                <w:color w:val="000000"/>
              </w:rPr>
              <w:t>Maritime Safety Information (MSI) service</w:t>
            </w:r>
          </w:p>
          <w:p w14:paraId="32A699CB" w14:textId="77777777" w:rsidR="00E10BDB" w:rsidRPr="00F55AD7" w:rsidRDefault="00E10BDB" w:rsidP="00E10BDB">
            <w:pPr>
              <w:pStyle w:val="Tabletext"/>
            </w:pPr>
            <w:r w:rsidRPr="00F55AD7">
              <w:t xml:space="preserve">MSP 13 - </w:t>
            </w:r>
            <w:r w:rsidRPr="00F55AD7">
              <w:rPr>
                <w:color w:val="000000"/>
              </w:rPr>
              <w:t>Ice navigation service</w:t>
            </w:r>
          </w:p>
          <w:p w14:paraId="3C66DF3B" w14:textId="77777777" w:rsidR="00E10BDB" w:rsidRPr="00F55AD7" w:rsidRDefault="00E10BDB" w:rsidP="00E10BDB">
            <w:pPr>
              <w:pStyle w:val="Tabletext"/>
            </w:pPr>
            <w:r w:rsidRPr="00F55AD7">
              <w:t xml:space="preserve">MSP 14 - </w:t>
            </w:r>
            <w:r w:rsidRPr="00F55AD7">
              <w:rPr>
                <w:color w:val="000000"/>
              </w:rPr>
              <w:t>Meteorological information service</w:t>
            </w:r>
          </w:p>
          <w:p w14:paraId="518EB625" w14:textId="77777777" w:rsidR="00E10BDB" w:rsidRPr="00F55AD7" w:rsidRDefault="00E10BDB" w:rsidP="00E10BDB">
            <w:pPr>
              <w:pStyle w:val="Tabletext"/>
            </w:pPr>
            <w:r w:rsidRPr="00F55AD7">
              <w:t xml:space="preserve"> MSP 15 - </w:t>
            </w:r>
            <w:r w:rsidRPr="00F55AD7">
              <w:rPr>
                <w:color w:val="000000"/>
              </w:rPr>
              <w:t>Real-time hydrographic and environmental information services</w:t>
            </w:r>
          </w:p>
        </w:tc>
      </w:tr>
      <w:tr w:rsidR="007F2C43" w:rsidRPr="00F55AD7" w14:paraId="66F99E40" w14:textId="77777777" w:rsidTr="00F55AD7">
        <w:trPr>
          <w:cantSplit/>
          <w:jc w:val="center"/>
        </w:trPr>
        <w:tc>
          <w:tcPr>
            <w:tcW w:w="3028" w:type="dxa"/>
          </w:tcPr>
          <w:p w14:paraId="5D121D1A" w14:textId="1D4CD963" w:rsidR="00E10BDB" w:rsidRPr="00F55AD7" w:rsidRDefault="00E10BDB" w:rsidP="007F2C43">
            <w:pPr>
              <w:pStyle w:val="Tabletext"/>
              <w:tabs>
                <w:tab w:val="left" w:pos="740"/>
              </w:tabs>
            </w:pPr>
            <w:r w:rsidRPr="00F55AD7">
              <w:t>Ship Reporting</w:t>
            </w:r>
          </w:p>
        </w:tc>
        <w:tc>
          <w:tcPr>
            <w:tcW w:w="6606" w:type="dxa"/>
          </w:tcPr>
          <w:p w14:paraId="1AF34630" w14:textId="77777777" w:rsidR="00E10BDB" w:rsidRPr="00F55AD7" w:rsidRDefault="00E10BDB" w:rsidP="00E10BDB">
            <w:pPr>
              <w:pStyle w:val="Tabletext"/>
              <w:rPr>
                <w:color w:val="000000"/>
              </w:rPr>
            </w:pPr>
            <w:r w:rsidRPr="00F55AD7">
              <w:t xml:space="preserve">MSP 8 - </w:t>
            </w:r>
            <w:r w:rsidRPr="00F55AD7">
              <w:rPr>
                <w:color w:val="000000"/>
              </w:rPr>
              <w:t>Vessel shore reporting</w:t>
            </w:r>
          </w:p>
          <w:p w14:paraId="01D86DD1" w14:textId="77777777" w:rsidR="00E10BDB" w:rsidRPr="00F55AD7" w:rsidRDefault="00E10BDB" w:rsidP="00E10BDB">
            <w:pPr>
              <w:pStyle w:val="Tabletext"/>
            </w:pPr>
            <w:r w:rsidRPr="00F55AD7">
              <w:t xml:space="preserve">MSP 15 - </w:t>
            </w:r>
            <w:r w:rsidRPr="00F55AD7">
              <w:rPr>
                <w:color w:val="000000"/>
              </w:rPr>
              <w:t>Real-time hydrographic and environmental information services</w:t>
            </w:r>
          </w:p>
        </w:tc>
      </w:tr>
      <w:tr w:rsidR="007F2C43" w:rsidRPr="00F55AD7" w14:paraId="761BEB9C" w14:textId="77777777" w:rsidTr="00F55AD7">
        <w:trPr>
          <w:cantSplit/>
          <w:jc w:val="center"/>
        </w:trPr>
        <w:tc>
          <w:tcPr>
            <w:tcW w:w="3028" w:type="dxa"/>
          </w:tcPr>
          <w:p w14:paraId="4F1039F7" w14:textId="1F935CBF" w:rsidR="00E10BDB" w:rsidRPr="00F55AD7" w:rsidRDefault="00E10BDB" w:rsidP="007F2C43">
            <w:pPr>
              <w:pStyle w:val="Tabletext"/>
              <w:tabs>
                <w:tab w:val="left" w:pos="740"/>
              </w:tabs>
            </w:pPr>
            <w:r w:rsidRPr="00F55AD7">
              <w:t>Vessel Traffic Services</w:t>
            </w:r>
          </w:p>
        </w:tc>
        <w:tc>
          <w:tcPr>
            <w:tcW w:w="6606" w:type="dxa"/>
          </w:tcPr>
          <w:p w14:paraId="3C8CA381" w14:textId="77777777" w:rsidR="00E10BDB" w:rsidRPr="00F55AD7" w:rsidRDefault="00E10BDB" w:rsidP="00E10BDB">
            <w:pPr>
              <w:pStyle w:val="Tabletext"/>
              <w:rPr>
                <w:color w:val="000000"/>
              </w:rPr>
            </w:pPr>
            <w:r w:rsidRPr="00F55AD7">
              <w:t xml:space="preserve">MSP 1 - </w:t>
            </w:r>
            <w:r w:rsidRPr="00F55AD7">
              <w:rPr>
                <w:color w:val="000000"/>
              </w:rPr>
              <w:t>VTS Information Service (IS)</w:t>
            </w:r>
          </w:p>
          <w:p w14:paraId="7A695F7B" w14:textId="77777777" w:rsidR="00E10BDB" w:rsidRPr="00F55AD7" w:rsidRDefault="00E10BDB" w:rsidP="00E10BDB">
            <w:pPr>
              <w:pStyle w:val="Tabletext"/>
              <w:rPr>
                <w:color w:val="000000"/>
              </w:rPr>
            </w:pPr>
            <w:r w:rsidRPr="00F55AD7">
              <w:t xml:space="preserve">MSP 2 - </w:t>
            </w:r>
            <w:r w:rsidRPr="00F55AD7">
              <w:rPr>
                <w:color w:val="000000"/>
              </w:rPr>
              <w:t>VTS Navigation Assistance Service (NAS)</w:t>
            </w:r>
          </w:p>
          <w:p w14:paraId="3780E6CC" w14:textId="77777777" w:rsidR="00E10BDB" w:rsidRPr="00F55AD7" w:rsidRDefault="00E10BDB" w:rsidP="00E10BDB">
            <w:pPr>
              <w:pStyle w:val="Tabletext"/>
              <w:rPr>
                <w:color w:val="000000"/>
              </w:rPr>
            </w:pPr>
            <w:r w:rsidRPr="00F55AD7">
              <w:t xml:space="preserve">MSP 3 - </w:t>
            </w:r>
            <w:r w:rsidRPr="00F55AD7">
              <w:rPr>
                <w:color w:val="000000"/>
              </w:rPr>
              <w:t>VTS Traffic Organization Service (TOS);</w:t>
            </w:r>
          </w:p>
          <w:p w14:paraId="6722F65A" w14:textId="77777777" w:rsidR="00E10BDB" w:rsidRPr="00F55AD7" w:rsidRDefault="00E10BDB" w:rsidP="00E10BDB">
            <w:pPr>
              <w:pStyle w:val="Tabletext"/>
              <w:rPr>
                <w:color w:val="000000"/>
              </w:rPr>
            </w:pPr>
            <w:r w:rsidRPr="00F55AD7">
              <w:t xml:space="preserve">MSP 4 - </w:t>
            </w:r>
            <w:r w:rsidRPr="00F55AD7">
              <w:rPr>
                <w:color w:val="000000"/>
              </w:rPr>
              <w:t>Local Port Service (LPS)</w:t>
            </w:r>
          </w:p>
          <w:p w14:paraId="4351B728" w14:textId="77777777" w:rsidR="00E10BDB" w:rsidRPr="00F55AD7" w:rsidRDefault="00E10BDB" w:rsidP="00E10BDB">
            <w:pPr>
              <w:pStyle w:val="Tabletext"/>
              <w:rPr>
                <w:color w:val="000000"/>
              </w:rPr>
            </w:pPr>
            <w:r w:rsidRPr="00F55AD7">
              <w:rPr>
                <w:color w:val="000000"/>
              </w:rPr>
              <w:t>MSP 6 - Pilotage service</w:t>
            </w:r>
          </w:p>
          <w:p w14:paraId="30EC58EB" w14:textId="77777777" w:rsidR="00E10BDB" w:rsidRPr="00F55AD7" w:rsidRDefault="00E10BDB" w:rsidP="00E10BDB">
            <w:pPr>
              <w:pStyle w:val="Tabletext"/>
              <w:rPr>
                <w:color w:val="000000"/>
              </w:rPr>
            </w:pPr>
            <w:r w:rsidRPr="00F55AD7">
              <w:rPr>
                <w:color w:val="000000"/>
              </w:rPr>
              <w:t>MSP 7 - Tugs service</w:t>
            </w:r>
          </w:p>
        </w:tc>
      </w:tr>
      <w:tr w:rsidR="007F2C43" w:rsidRPr="00F55AD7" w14:paraId="6AB628E0" w14:textId="77777777" w:rsidTr="00F55AD7">
        <w:trPr>
          <w:cantSplit/>
          <w:jc w:val="center"/>
        </w:trPr>
        <w:tc>
          <w:tcPr>
            <w:tcW w:w="3028" w:type="dxa"/>
          </w:tcPr>
          <w:p w14:paraId="0B49438A" w14:textId="19EF6B9D" w:rsidR="00E10BDB" w:rsidRPr="00F55AD7" w:rsidRDefault="00E10BDB" w:rsidP="007F2C43">
            <w:pPr>
              <w:pStyle w:val="Tabletext"/>
              <w:tabs>
                <w:tab w:val="left" w:pos="740"/>
              </w:tabs>
            </w:pPr>
            <w:r w:rsidRPr="00F55AD7">
              <w:t>Charts and Publications</w:t>
            </w:r>
          </w:p>
        </w:tc>
        <w:tc>
          <w:tcPr>
            <w:tcW w:w="6606" w:type="dxa"/>
          </w:tcPr>
          <w:p w14:paraId="14B0B970" w14:textId="77777777" w:rsidR="00E10BDB" w:rsidRPr="00F55AD7" w:rsidRDefault="00E10BDB" w:rsidP="00E10BDB">
            <w:pPr>
              <w:pStyle w:val="Tabletext"/>
            </w:pPr>
            <w:r w:rsidRPr="00F55AD7">
              <w:t xml:space="preserve">MSP 11 - </w:t>
            </w:r>
            <w:r w:rsidRPr="00F55AD7">
              <w:rPr>
                <w:color w:val="000000"/>
              </w:rPr>
              <w:t>Nautical chart service</w:t>
            </w:r>
          </w:p>
          <w:p w14:paraId="5AC6A8EB" w14:textId="77777777" w:rsidR="00E10BDB" w:rsidRPr="00F55AD7" w:rsidRDefault="00E10BDB" w:rsidP="00E10BDB">
            <w:pPr>
              <w:pStyle w:val="Tabletext"/>
            </w:pPr>
            <w:r w:rsidRPr="00F55AD7">
              <w:t xml:space="preserve">MSP 12 - </w:t>
            </w:r>
            <w:r w:rsidRPr="00F55AD7">
              <w:rPr>
                <w:color w:val="000000"/>
              </w:rPr>
              <w:t>Nautical publications service</w:t>
            </w:r>
          </w:p>
          <w:p w14:paraId="124B3829" w14:textId="77777777" w:rsidR="00E10BDB" w:rsidRPr="00F55AD7" w:rsidRDefault="00E10BDB" w:rsidP="00E10BDB">
            <w:pPr>
              <w:pStyle w:val="Tabletext"/>
            </w:pPr>
            <w:r w:rsidRPr="00F55AD7">
              <w:t xml:space="preserve">MSP 15 - </w:t>
            </w:r>
            <w:r w:rsidRPr="00F55AD7">
              <w:rPr>
                <w:color w:val="000000"/>
              </w:rPr>
              <w:t>Real-time hydrographic and environmental information services</w:t>
            </w:r>
          </w:p>
        </w:tc>
      </w:tr>
      <w:tr w:rsidR="007F2C43" w:rsidRPr="00F55AD7" w14:paraId="15A32228" w14:textId="77777777" w:rsidTr="00F55AD7">
        <w:trPr>
          <w:cantSplit/>
          <w:jc w:val="center"/>
        </w:trPr>
        <w:tc>
          <w:tcPr>
            <w:tcW w:w="3028" w:type="dxa"/>
          </w:tcPr>
          <w:p w14:paraId="7EF64D65" w14:textId="62997EF1" w:rsidR="00E10BDB" w:rsidRPr="00F55AD7" w:rsidRDefault="007F2C43" w:rsidP="007F2C43">
            <w:pPr>
              <w:pStyle w:val="Tabletext"/>
              <w:tabs>
                <w:tab w:val="left" w:pos="740"/>
              </w:tabs>
            </w:pPr>
            <w:r w:rsidRPr="00F55AD7">
              <w:lastRenderedPageBreak/>
              <w:t>Route Exchange</w:t>
            </w:r>
          </w:p>
        </w:tc>
        <w:tc>
          <w:tcPr>
            <w:tcW w:w="6606" w:type="dxa"/>
          </w:tcPr>
          <w:p w14:paraId="4A04112E" w14:textId="77777777" w:rsidR="00E10BDB" w:rsidRPr="00F55AD7" w:rsidRDefault="00E10BDB" w:rsidP="00E10BDB">
            <w:pPr>
              <w:pStyle w:val="Tabletext"/>
              <w:rPr>
                <w:color w:val="000000"/>
              </w:rPr>
            </w:pPr>
            <w:r w:rsidRPr="00F55AD7">
              <w:t xml:space="preserve">MSP 1 - </w:t>
            </w:r>
            <w:r w:rsidRPr="00F55AD7">
              <w:rPr>
                <w:color w:val="000000"/>
              </w:rPr>
              <w:t>VTS Information Service (IS)</w:t>
            </w:r>
          </w:p>
          <w:p w14:paraId="1913E45C" w14:textId="77777777" w:rsidR="00E10BDB" w:rsidRPr="00F55AD7" w:rsidRDefault="00E10BDB" w:rsidP="00E10BDB">
            <w:pPr>
              <w:pStyle w:val="Tabletext"/>
              <w:rPr>
                <w:color w:val="000000"/>
              </w:rPr>
            </w:pPr>
            <w:r w:rsidRPr="00F55AD7">
              <w:t xml:space="preserve">MSP 2 - </w:t>
            </w:r>
            <w:r w:rsidRPr="00F55AD7">
              <w:rPr>
                <w:color w:val="000000"/>
              </w:rPr>
              <w:t>VTS Navigation Assistance Service (NAS)</w:t>
            </w:r>
          </w:p>
          <w:p w14:paraId="2B2C5E50" w14:textId="77777777" w:rsidR="00E10BDB" w:rsidRPr="00F55AD7" w:rsidRDefault="00E10BDB" w:rsidP="00E10BDB">
            <w:pPr>
              <w:pStyle w:val="Tabletext"/>
              <w:rPr>
                <w:color w:val="000000"/>
              </w:rPr>
            </w:pPr>
            <w:r w:rsidRPr="00F55AD7">
              <w:t xml:space="preserve">MSP 3 - </w:t>
            </w:r>
            <w:r w:rsidRPr="00F55AD7">
              <w:rPr>
                <w:color w:val="000000"/>
              </w:rPr>
              <w:t>VTS Traffic Organization Service (TOS);</w:t>
            </w:r>
          </w:p>
          <w:p w14:paraId="602AE213" w14:textId="77777777" w:rsidR="00E10BDB" w:rsidRPr="00F55AD7" w:rsidRDefault="00E10BDB" w:rsidP="00E10BDB">
            <w:pPr>
              <w:pStyle w:val="Tabletext"/>
              <w:rPr>
                <w:color w:val="000000"/>
              </w:rPr>
            </w:pPr>
            <w:r w:rsidRPr="00F55AD7">
              <w:t xml:space="preserve">MSP 4 - </w:t>
            </w:r>
            <w:r w:rsidRPr="00F55AD7">
              <w:rPr>
                <w:color w:val="000000"/>
              </w:rPr>
              <w:t>Local Port Service (LPS)</w:t>
            </w:r>
          </w:p>
          <w:p w14:paraId="682FE9E3" w14:textId="77777777" w:rsidR="00E10BDB" w:rsidRPr="00F55AD7" w:rsidRDefault="00E10BDB" w:rsidP="00E10BDB">
            <w:pPr>
              <w:pStyle w:val="Tabletext"/>
              <w:rPr>
                <w:color w:val="000000"/>
              </w:rPr>
            </w:pPr>
            <w:r w:rsidRPr="00F55AD7">
              <w:rPr>
                <w:color w:val="000000"/>
              </w:rPr>
              <w:t>MSP 5 - Maritime Safety Information (MSI) service</w:t>
            </w:r>
          </w:p>
          <w:p w14:paraId="112C9464" w14:textId="77777777" w:rsidR="00E10BDB" w:rsidRPr="00F55AD7" w:rsidRDefault="00E10BDB" w:rsidP="00E10BDB">
            <w:pPr>
              <w:pStyle w:val="Tabletext"/>
              <w:rPr>
                <w:color w:val="000000"/>
              </w:rPr>
            </w:pPr>
            <w:r w:rsidRPr="00F55AD7">
              <w:rPr>
                <w:color w:val="000000"/>
              </w:rPr>
              <w:t>MSP 6 - Pilotage service</w:t>
            </w:r>
          </w:p>
          <w:p w14:paraId="76457B85" w14:textId="77777777" w:rsidR="00E10BDB" w:rsidRPr="00F55AD7" w:rsidRDefault="00E10BDB" w:rsidP="00E10BDB">
            <w:pPr>
              <w:pStyle w:val="Tabletext"/>
              <w:rPr>
                <w:color w:val="000000"/>
              </w:rPr>
            </w:pPr>
            <w:r w:rsidRPr="00F55AD7">
              <w:rPr>
                <w:color w:val="000000"/>
              </w:rPr>
              <w:t>MSP 7 - Tugs service</w:t>
            </w:r>
          </w:p>
          <w:p w14:paraId="62A08A2F" w14:textId="77777777" w:rsidR="00E10BDB" w:rsidRPr="00F55AD7" w:rsidRDefault="00E10BDB" w:rsidP="00E10BDB">
            <w:pPr>
              <w:pStyle w:val="Tabletext"/>
              <w:rPr>
                <w:color w:val="000000"/>
              </w:rPr>
            </w:pPr>
            <w:r w:rsidRPr="00F55AD7">
              <w:rPr>
                <w:color w:val="000000"/>
              </w:rPr>
              <w:t>MSP 8 - Vessel shore reporting</w:t>
            </w:r>
          </w:p>
          <w:p w14:paraId="43E22A6E" w14:textId="77777777" w:rsidR="00E10BDB" w:rsidRPr="00F55AD7" w:rsidRDefault="00E10BDB" w:rsidP="00E10BDB">
            <w:pPr>
              <w:pStyle w:val="Tabletext"/>
              <w:rPr>
                <w:color w:val="000000"/>
              </w:rPr>
            </w:pPr>
            <w:r w:rsidRPr="00F55AD7">
              <w:rPr>
                <w:color w:val="000000"/>
              </w:rPr>
              <w:t>MSP 10 - Maritime Assistance Service (MAS)</w:t>
            </w:r>
          </w:p>
          <w:p w14:paraId="56829361" w14:textId="77777777" w:rsidR="00E10BDB" w:rsidRPr="00F55AD7" w:rsidRDefault="00E10BDB" w:rsidP="00E10BDB">
            <w:pPr>
              <w:pStyle w:val="Tabletext"/>
              <w:rPr>
                <w:color w:val="000000"/>
              </w:rPr>
            </w:pPr>
            <w:r w:rsidRPr="00F55AD7">
              <w:rPr>
                <w:color w:val="000000"/>
              </w:rPr>
              <w:t>MSP 11 - Nautical chart service</w:t>
            </w:r>
          </w:p>
          <w:p w14:paraId="6A5CCCC6" w14:textId="77777777" w:rsidR="00E10BDB" w:rsidRPr="00F55AD7" w:rsidRDefault="00E10BDB" w:rsidP="00E10BDB">
            <w:pPr>
              <w:pStyle w:val="Tabletext"/>
              <w:rPr>
                <w:color w:val="000000"/>
              </w:rPr>
            </w:pPr>
            <w:r w:rsidRPr="00F55AD7">
              <w:rPr>
                <w:color w:val="000000"/>
              </w:rPr>
              <w:t>MSP 12 - Nautical publications service</w:t>
            </w:r>
          </w:p>
          <w:p w14:paraId="0528AE49" w14:textId="77777777" w:rsidR="00E10BDB" w:rsidRPr="00F55AD7" w:rsidRDefault="00E10BDB" w:rsidP="00E10BDB">
            <w:pPr>
              <w:pStyle w:val="Tabletext"/>
              <w:rPr>
                <w:color w:val="000000"/>
              </w:rPr>
            </w:pPr>
            <w:r w:rsidRPr="00F55AD7">
              <w:rPr>
                <w:color w:val="000000"/>
              </w:rPr>
              <w:t>MSP 13 - Ice navigation service</w:t>
            </w:r>
          </w:p>
          <w:p w14:paraId="04B2DEA5" w14:textId="77777777" w:rsidR="00E10BDB" w:rsidRPr="00F55AD7" w:rsidRDefault="00E10BDB" w:rsidP="00E10BDB">
            <w:pPr>
              <w:pStyle w:val="Tabletext"/>
              <w:rPr>
                <w:color w:val="000000"/>
              </w:rPr>
            </w:pPr>
            <w:r w:rsidRPr="00F55AD7">
              <w:rPr>
                <w:color w:val="000000"/>
              </w:rPr>
              <w:t>MSP 14 - Meteorological information service</w:t>
            </w:r>
          </w:p>
          <w:p w14:paraId="5D14154A" w14:textId="77777777" w:rsidR="00E10BDB" w:rsidRPr="00F55AD7" w:rsidRDefault="00E10BDB" w:rsidP="00E10BDB">
            <w:pPr>
              <w:pStyle w:val="Tabletext"/>
              <w:rPr>
                <w:color w:val="000000"/>
              </w:rPr>
            </w:pPr>
            <w:r w:rsidRPr="00F55AD7">
              <w:rPr>
                <w:color w:val="000000"/>
              </w:rPr>
              <w:t>MSP 15 - Real-time hydrographic and environmental information services</w:t>
            </w:r>
          </w:p>
          <w:p w14:paraId="66819E4F" w14:textId="77777777" w:rsidR="00E10BDB" w:rsidRPr="00F55AD7" w:rsidRDefault="00E10BDB" w:rsidP="00E10BDB">
            <w:pPr>
              <w:pStyle w:val="Tabletext"/>
              <w:rPr>
                <w:color w:val="000000"/>
              </w:rPr>
            </w:pPr>
            <w:r w:rsidRPr="00F55AD7">
              <w:rPr>
                <w:color w:val="000000"/>
              </w:rPr>
              <w:t>MSP 16 - Search and Rescue (SAR) Service</w:t>
            </w:r>
          </w:p>
        </w:tc>
      </w:tr>
      <w:tr w:rsidR="007F2C43" w:rsidRPr="00F55AD7" w14:paraId="36EB0BBA" w14:textId="77777777" w:rsidTr="00F55AD7">
        <w:trPr>
          <w:cantSplit/>
          <w:jc w:val="center"/>
        </w:trPr>
        <w:tc>
          <w:tcPr>
            <w:tcW w:w="3028" w:type="dxa"/>
          </w:tcPr>
          <w:p w14:paraId="2E6209C3" w14:textId="554FC729" w:rsidR="00E10BDB" w:rsidRPr="00F55AD7" w:rsidRDefault="007F2C43" w:rsidP="007F2C43">
            <w:pPr>
              <w:pStyle w:val="Tabletext"/>
              <w:tabs>
                <w:tab w:val="left" w:pos="740"/>
              </w:tabs>
            </w:pPr>
            <w:r w:rsidRPr="00F55AD7">
              <w:t>Logistics</w:t>
            </w:r>
          </w:p>
        </w:tc>
        <w:tc>
          <w:tcPr>
            <w:tcW w:w="6606" w:type="dxa"/>
          </w:tcPr>
          <w:p w14:paraId="021D3E48" w14:textId="77777777" w:rsidR="00E10BDB" w:rsidRPr="00F55AD7" w:rsidRDefault="00E10BDB" w:rsidP="00E10BDB">
            <w:pPr>
              <w:pStyle w:val="Tabletext"/>
            </w:pPr>
            <w:r w:rsidRPr="00F55AD7">
              <w:t xml:space="preserve">MSP 7 - </w:t>
            </w:r>
            <w:r w:rsidRPr="00F55AD7">
              <w:rPr>
                <w:color w:val="000000"/>
              </w:rPr>
              <w:t>Tugs service</w:t>
            </w:r>
          </w:p>
        </w:tc>
      </w:tr>
    </w:tbl>
    <w:p w14:paraId="6E7C4BF0" w14:textId="77777777" w:rsidR="00854BCE" w:rsidRPr="00F55AD7" w:rsidRDefault="00854BCE" w:rsidP="00E10BDB">
      <w:pPr>
        <w:pStyle w:val="BodyText"/>
        <w:jc w:val="center"/>
      </w:pPr>
    </w:p>
    <w:p w14:paraId="39E828E7" w14:textId="7246B663" w:rsidR="00E10BDB" w:rsidRPr="00F55AD7" w:rsidRDefault="00E10BDB" w:rsidP="00CB59F3">
      <w:pPr>
        <w:pStyle w:val="Heading2"/>
      </w:pPr>
      <w:bookmarkStart w:id="303" w:name="_Toc465163161"/>
      <w:r w:rsidRPr="00F55AD7">
        <w:t>SAR communications</w:t>
      </w:r>
      <w:bookmarkEnd w:id="303"/>
      <w:r w:rsidRPr="00F55AD7">
        <w:t xml:space="preserve"> </w:t>
      </w:r>
    </w:p>
    <w:p w14:paraId="07A17407" w14:textId="77777777" w:rsidR="00CB59F3" w:rsidRPr="00F55AD7" w:rsidRDefault="00CB59F3" w:rsidP="00CB59F3">
      <w:pPr>
        <w:pStyle w:val="Heading2separationline"/>
      </w:pPr>
    </w:p>
    <w:p w14:paraId="1A75F6EB" w14:textId="38BA658C" w:rsidR="00E10BDB" w:rsidRPr="00F55AD7" w:rsidRDefault="00E10BDB" w:rsidP="00E10BDB">
      <w:pPr>
        <w:pStyle w:val="BodyText"/>
      </w:pPr>
      <w:r w:rsidRPr="00F55AD7">
        <w:t>SAR Communications are defined in existing documentation (ref SOLAS IV, SAR 79, IAMSAR Manual, NAVTE</w:t>
      </w:r>
      <w:r w:rsidR="00CB59F3" w:rsidRPr="00F55AD7">
        <w:t>X manual and SafetyNet manual).</w:t>
      </w:r>
    </w:p>
    <w:p w14:paraId="3A8E5669" w14:textId="124A64FE" w:rsidR="00E10BDB" w:rsidRPr="00F55AD7" w:rsidRDefault="00E10BDB" w:rsidP="00E10BDB">
      <w:pPr>
        <w:pStyle w:val="BodyText"/>
      </w:pPr>
      <w:r w:rsidRPr="00F55AD7">
        <w:t>VDES is a technology that supplements AIS communications, and as such may be used for data communication of Maritime Safety Information (MSI) and supplementary distress communications.</w:t>
      </w:r>
      <w:ins w:id="304" w:author="Jillian Carson-Jackson" w:date="2017-08-30T00:11:00Z">
        <w:r w:rsidR="006278E4">
          <w:t xml:space="preserve">  VDES </w:t>
        </w:r>
      </w:ins>
      <w:ins w:id="305" w:author="Jillian Carson-Jackson" w:date="2017-08-30T00:18:00Z">
        <w:r w:rsidR="00DB7E7C">
          <w:t>supports</w:t>
        </w:r>
      </w:ins>
      <w:ins w:id="306" w:author="Jillian Carson-Jackson" w:date="2017-08-30T00:11:00Z">
        <w:r w:rsidR="006278E4">
          <w:t xml:space="preserve"> both addressed (unicast and multicast) and broadcast communications to support SAR response.</w:t>
        </w:r>
      </w:ins>
    </w:p>
    <w:p w14:paraId="773050D2" w14:textId="2114234D" w:rsidR="00062874" w:rsidRPr="00F55AD7" w:rsidRDefault="00062874" w:rsidP="00062874">
      <w:pPr>
        <w:pStyle w:val="BodyText"/>
      </w:pPr>
      <w:r w:rsidRPr="00F55AD7">
        <w:t xml:space="preserve">When available, the VDES satellite component (VDE-SAT) may be an effective means to extend the VDES to areas outside of coastal VHF coverage. </w:t>
      </w:r>
      <w:r w:rsidR="00F55AD7">
        <w:t xml:space="preserve"> </w:t>
      </w:r>
      <w:r w:rsidRPr="00F55AD7">
        <w:t xml:space="preserve">The VDES-SAT may deliver information in a broadcast, multicast or unicast mode to a broad area, addressing many ships using only minimal radio spectrum resources. </w:t>
      </w:r>
      <w:r w:rsidR="00F55AD7">
        <w:t xml:space="preserve"> </w:t>
      </w:r>
      <w:r w:rsidRPr="00F55AD7">
        <w:t>The VDE-SAT will provide a communication channel that is complementary to GMDSS and the terrestrial components of the VDES system (i.e. coordinated with terrestrial VDES, application specific messages (ASM) and AIS functionalities and their supporting systems).</w:t>
      </w:r>
    </w:p>
    <w:p w14:paraId="13998905" w14:textId="5E6BF4C3" w:rsidR="00062874" w:rsidRPr="00F55AD7" w:rsidRDefault="00062874" w:rsidP="00062874">
      <w:pPr>
        <w:pStyle w:val="BodyText"/>
      </w:pPr>
      <w:r w:rsidRPr="00F55AD7">
        <w:t>As a communications medium, VDES may be used to relay distress alerts and locating signals (i.e</w:t>
      </w:r>
      <w:r w:rsidR="00F55AD7">
        <w:t>.</w:t>
      </w:r>
      <w:r w:rsidRPr="00F55AD7">
        <w:t xml:space="preserve"> SARTs).  VDES has also potential to supplement other GMDSS functional requirements which require further development th</w:t>
      </w:r>
      <w:r w:rsidR="00F55AD7">
        <w:t>rough the GMDSS review process.</w:t>
      </w:r>
    </w:p>
    <w:p w14:paraId="042A519F" w14:textId="1D188AC9" w:rsidR="00062874" w:rsidRPr="00F55AD7" w:rsidRDefault="00062874" w:rsidP="00062874">
      <w:pPr>
        <w:pStyle w:val="BodyText"/>
      </w:pPr>
      <w:r w:rsidRPr="00F55AD7">
        <w:t>In this use case the mix of current communications and developing communications techniques can enhance and improve the sharing of information in prosecution of a SAR incident.  This would include text in free form / standard formats; transfer of waypoints / route information</w:t>
      </w:r>
      <w:r w:rsidRPr="00F55AD7">
        <w:rPr>
          <w:vertAlign w:val="superscript"/>
        </w:rPr>
        <w:footnoteReference w:id="5"/>
      </w:r>
      <w:r w:rsidRPr="00F55AD7">
        <w:t xml:space="preserve"> for display on on-board equipment; transfer of GIS information /</w:t>
      </w:r>
      <w:r w:rsidR="00F55AD7">
        <w:t xml:space="preserve"> search patterns; images; etc.</w:t>
      </w:r>
    </w:p>
    <w:p w14:paraId="3D25681C" w14:textId="4264EDC6" w:rsidR="00E10BDB" w:rsidRPr="00F55AD7" w:rsidRDefault="00062874" w:rsidP="00E10BDB">
      <w:pPr>
        <w:pStyle w:val="BodyText"/>
      </w:pPr>
      <w:r w:rsidRPr="00F55AD7">
        <w:t xml:space="preserve">The VDES can be used in SAR planning, </w:t>
      </w:r>
      <w:r w:rsidR="00F55AD7">
        <w:t>execution and decision making.</w:t>
      </w:r>
    </w:p>
    <w:p w14:paraId="36DE6212" w14:textId="1A0E5AC3" w:rsidR="00062874" w:rsidRPr="00F55AD7" w:rsidRDefault="00062874" w:rsidP="00062874">
      <w:pPr>
        <w:pStyle w:val="Heading3"/>
        <w:keepLines w:val="0"/>
        <w:tabs>
          <w:tab w:val="clear" w:pos="0"/>
          <w:tab w:val="num" w:pos="992"/>
        </w:tabs>
        <w:spacing w:line="240" w:lineRule="auto"/>
        <w:ind w:right="0"/>
      </w:pPr>
      <w:bookmarkStart w:id="307" w:name="_Toc462254237"/>
      <w:bookmarkStart w:id="308" w:name="_Toc465163162"/>
      <w:r w:rsidRPr="00F55AD7">
        <w:t xml:space="preserve">Scenario - Distress Communications – </w:t>
      </w:r>
      <w:r w:rsidR="009C387B" w:rsidRPr="00F55AD7">
        <w:t>Distress</w:t>
      </w:r>
      <w:r w:rsidRPr="00F55AD7">
        <w:t xml:space="preserve"> Relay</w:t>
      </w:r>
      <w:bookmarkEnd w:id="307"/>
      <w:bookmarkEnd w:id="308"/>
      <w:r w:rsidRPr="00F55AD7">
        <w:t xml:space="preserve"> </w:t>
      </w:r>
    </w:p>
    <w:p w14:paraId="1D79B13D" w14:textId="07342F7E" w:rsidR="008D5CCD" w:rsidRPr="00F55AD7" w:rsidRDefault="008D5CCD" w:rsidP="008D5CCD">
      <w:pPr>
        <w:pStyle w:val="BodyText"/>
        <w:rPr>
          <w:rFonts w:ascii="Calibri" w:hAnsi="Calibri"/>
        </w:rPr>
      </w:pPr>
      <w:r w:rsidRPr="00F55AD7">
        <w:t xml:space="preserve">Once a distress alert is initiated and the information has been forwarded to a </w:t>
      </w:r>
      <w:r w:rsidRPr="00F55AD7">
        <w:rPr>
          <w:rFonts w:ascii="Calibri" w:hAnsi="Calibri"/>
        </w:rPr>
        <w:t xml:space="preserve">Rescue Coordination Centre (RCC) through the established GMDSS process, the RCC forwards information of the incident to vessels in the area.  The forwarding of information, using existing formats, could be provided by various communications means, including </w:t>
      </w:r>
      <w:r w:rsidRPr="00F55AD7">
        <w:rPr>
          <w:rFonts w:ascii="Calibri" w:hAnsi="Calibri"/>
        </w:rPr>
        <w:lastRenderedPageBreak/>
        <w:t>VDES.  The forwarding of data over a digital communications system such as VDES could facilitate the integration and display of information on external systems onboard (for example, Radar, ECDIS). Information could then be passed to the RCC and other vessels in the area including course to intercept, ETA on-scene, on-scene conditions, sharing of a</w:t>
      </w:r>
      <w:r w:rsidR="00F55AD7">
        <w:rPr>
          <w:rFonts w:ascii="Calibri" w:hAnsi="Calibri"/>
        </w:rPr>
        <w:t xml:space="preserve"> common operating picture, etc.</w:t>
      </w:r>
    </w:p>
    <w:p w14:paraId="044ADAC7" w14:textId="780EB309" w:rsidR="00062874" w:rsidRPr="00F55AD7" w:rsidRDefault="00062874" w:rsidP="00062874">
      <w:pPr>
        <w:pStyle w:val="Heading3"/>
        <w:keepLines w:val="0"/>
        <w:tabs>
          <w:tab w:val="clear" w:pos="0"/>
          <w:tab w:val="num" w:pos="992"/>
        </w:tabs>
        <w:spacing w:line="240" w:lineRule="auto"/>
        <w:ind w:right="0"/>
      </w:pPr>
      <w:bookmarkStart w:id="309" w:name="_Toc462254238"/>
      <w:bookmarkStart w:id="310" w:name="_Toc465163163"/>
      <w:r w:rsidRPr="00F55AD7">
        <w:t>Scenario - SAR Operations – initiate search / response</w:t>
      </w:r>
      <w:bookmarkEnd w:id="309"/>
      <w:bookmarkEnd w:id="310"/>
    </w:p>
    <w:p w14:paraId="5E517CDD" w14:textId="66F75E4C" w:rsidR="008D5CCD" w:rsidRPr="00F55AD7" w:rsidRDefault="00062874" w:rsidP="00062874">
      <w:pPr>
        <w:pStyle w:val="BodyText"/>
        <w:rPr>
          <w:rFonts w:ascii="Calibri" w:hAnsi="Calibri"/>
        </w:rPr>
      </w:pPr>
      <w:r w:rsidRPr="00F55AD7">
        <w:rPr>
          <w:rFonts w:ascii="Calibri" w:hAnsi="Calibri"/>
        </w:rPr>
        <w:t xml:space="preserve">SAR Mission Co-ordinator (SMC) develops response to SAR using resources, search plan, etc. </w:t>
      </w:r>
      <w:r w:rsidR="00162612" w:rsidRPr="00F55AD7">
        <w:rPr>
          <w:rFonts w:ascii="Calibri" w:hAnsi="Calibri"/>
        </w:rPr>
        <w:t xml:space="preserve"> </w:t>
      </w:r>
      <w:r w:rsidR="008D5CCD" w:rsidRPr="00F55AD7">
        <w:rPr>
          <w:rFonts w:ascii="Calibri" w:hAnsi="Calibri"/>
        </w:rPr>
        <w:t xml:space="preserve">Information to prosecute SAR operation is transmitted to </w:t>
      </w:r>
      <w:r w:rsidR="00B55ACF" w:rsidRPr="00F55AD7">
        <w:rPr>
          <w:rFonts w:ascii="Calibri" w:hAnsi="Calibri"/>
        </w:rPr>
        <w:t>the On Scene Commander (</w:t>
      </w:r>
      <w:r w:rsidR="008D5CCD" w:rsidRPr="00F55AD7">
        <w:rPr>
          <w:rFonts w:ascii="Calibri" w:hAnsi="Calibri"/>
        </w:rPr>
        <w:t>OSC</w:t>
      </w:r>
      <w:r w:rsidR="00B55ACF" w:rsidRPr="00F55AD7">
        <w:rPr>
          <w:rFonts w:ascii="Calibri" w:hAnsi="Calibri"/>
        </w:rPr>
        <w:t>)</w:t>
      </w:r>
      <w:r w:rsidR="008D5CCD" w:rsidRPr="00F55AD7">
        <w:rPr>
          <w:rFonts w:ascii="Calibri" w:hAnsi="Calibri"/>
        </w:rPr>
        <w:t xml:space="preserve"> and SAR response units (SRU) (</w:t>
      </w:r>
      <w:r w:rsidR="00B55ACF" w:rsidRPr="00F55AD7">
        <w:rPr>
          <w:rFonts w:ascii="Calibri" w:hAnsi="Calibri"/>
        </w:rPr>
        <w:t xml:space="preserve">for example </w:t>
      </w:r>
      <w:r w:rsidR="008D5CCD" w:rsidRPr="00F55AD7">
        <w:rPr>
          <w:rFonts w:ascii="Calibri" w:hAnsi="Calibri"/>
        </w:rPr>
        <w:t>information on resources, plan, waypoints for search pattern, SRU responsibilities, etc.).</w:t>
      </w:r>
      <w:r w:rsidR="00F55AD7">
        <w:rPr>
          <w:rFonts w:ascii="Calibri" w:hAnsi="Calibri"/>
        </w:rPr>
        <w:t xml:space="preserve"> </w:t>
      </w:r>
      <w:r w:rsidR="008D5CCD" w:rsidRPr="00F55AD7">
        <w:rPr>
          <w:rFonts w:ascii="Calibri" w:hAnsi="Calibri"/>
        </w:rPr>
        <w:t xml:space="preserve"> This could be done using VDES, providing a common operating picture and information using standard templates and formats</w:t>
      </w:r>
      <w:r w:rsidR="00B55ACF" w:rsidRPr="00F55AD7">
        <w:rPr>
          <w:rFonts w:ascii="Calibri" w:hAnsi="Calibri"/>
        </w:rPr>
        <w:t>.</w:t>
      </w:r>
    </w:p>
    <w:p w14:paraId="093D00C1" w14:textId="77777777" w:rsidR="00062874" w:rsidRPr="00F55AD7" w:rsidRDefault="00062874" w:rsidP="00062874">
      <w:pPr>
        <w:pStyle w:val="Heading3"/>
        <w:keepLines w:val="0"/>
        <w:tabs>
          <w:tab w:val="clear" w:pos="0"/>
          <w:tab w:val="num" w:pos="992"/>
        </w:tabs>
        <w:spacing w:line="240" w:lineRule="auto"/>
        <w:ind w:right="0"/>
      </w:pPr>
      <w:bookmarkStart w:id="311" w:name="_Toc462254239"/>
      <w:bookmarkStart w:id="312" w:name="_Toc465163164"/>
      <w:r w:rsidRPr="00F55AD7">
        <w:t>Scenario - SAR Operations – information exchange</w:t>
      </w:r>
      <w:bookmarkEnd w:id="311"/>
      <w:bookmarkEnd w:id="312"/>
      <w:r w:rsidRPr="00F55AD7">
        <w:t xml:space="preserve"> </w:t>
      </w:r>
    </w:p>
    <w:p w14:paraId="1B4C6196" w14:textId="299B61CB" w:rsidR="008D5CCD" w:rsidRPr="00F55AD7" w:rsidRDefault="00062874" w:rsidP="008D5CCD">
      <w:pPr>
        <w:pStyle w:val="BodyText"/>
        <w:rPr>
          <w:rFonts w:ascii="Calibri" w:hAnsi="Calibri"/>
        </w:rPr>
      </w:pPr>
      <w:r w:rsidRPr="00F55AD7">
        <w:rPr>
          <w:rFonts w:ascii="Calibri" w:hAnsi="Calibri"/>
        </w:rPr>
        <w:t xml:space="preserve">During a SAR mission, the OSC and SRU provide regular updates on the search / response to the SMC.  In addition, the OSC and SRU share information between each other to facilitate the response.  </w:t>
      </w:r>
      <w:r w:rsidR="008D5CCD" w:rsidRPr="00F55AD7">
        <w:rPr>
          <w:rFonts w:ascii="Calibri" w:hAnsi="Calibri"/>
        </w:rPr>
        <w:t>The VDES could be used to exchange information o</w:t>
      </w:r>
      <w:r w:rsidR="00B55ACF" w:rsidRPr="00F55AD7">
        <w:rPr>
          <w:rFonts w:ascii="Calibri" w:hAnsi="Calibri"/>
        </w:rPr>
        <w:t>n</w:t>
      </w:r>
      <w:r w:rsidR="008D5CCD" w:rsidRPr="00F55AD7">
        <w:rPr>
          <w:rFonts w:ascii="Calibri" w:hAnsi="Calibri"/>
        </w:rPr>
        <w:t xml:space="preserve"> the SAR plan, SAR execution and other pertinent information to facilitate SAR operations.  Information could be automatically integrated with, and portrayed on, external systems both ashore and onboard, including the RCC GIS, decision</w:t>
      </w:r>
      <w:r w:rsidR="00F55AD7">
        <w:rPr>
          <w:rFonts w:ascii="Calibri" w:hAnsi="Calibri"/>
        </w:rPr>
        <w:t xml:space="preserve"> planning and support systems.</w:t>
      </w:r>
    </w:p>
    <w:p w14:paraId="5C48850B" w14:textId="221AFB31" w:rsidR="008D5CCD" w:rsidRPr="00F55AD7" w:rsidRDefault="008D5CCD" w:rsidP="008D5CCD">
      <w:pPr>
        <w:pStyle w:val="BodyText"/>
        <w:rPr>
          <w:rFonts w:ascii="Calibri" w:hAnsi="Calibri"/>
        </w:rPr>
      </w:pPr>
      <w:r w:rsidRPr="00F55AD7">
        <w:rPr>
          <w:rFonts w:ascii="Calibri" w:hAnsi="Calibri"/>
        </w:rPr>
        <w:t xml:space="preserve">Using information from other systems, such as vessel route, information provided could be tailored to be relevant for </w:t>
      </w:r>
      <w:r w:rsidR="00F55AD7">
        <w:rPr>
          <w:rFonts w:ascii="Calibri" w:hAnsi="Calibri"/>
        </w:rPr>
        <w:t>the vessel based on its route.</w:t>
      </w:r>
    </w:p>
    <w:p w14:paraId="370E5C83" w14:textId="00233B7B" w:rsidR="008D5CCD" w:rsidRPr="00F55AD7" w:rsidRDefault="008D5CCD" w:rsidP="00062874">
      <w:pPr>
        <w:pStyle w:val="BodyText"/>
        <w:rPr>
          <w:rFonts w:ascii="Calibri" w:hAnsi="Calibri"/>
        </w:rPr>
      </w:pPr>
      <w:r w:rsidRPr="00F55AD7">
        <w:rPr>
          <w:rFonts w:ascii="Calibri" w:hAnsi="Calibri"/>
        </w:rPr>
        <w:t xml:space="preserve">In addition, the OSC and SRU </w:t>
      </w:r>
      <w:r w:rsidR="00B55ACF" w:rsidRPr="00F55AD7">
        <w:rPr>
          <w:rFonts w:ascii="Calibri" w:hAnsi="Calibri"/>
        </w:rPr>
        <w:t xml:space="preserve">could </w:t>
      </w:r>
      <w:r w:rsidRPr="00F55AD7">
        <w:rPr>
          <w:rFonts w:ascii="Calibri" w:hAnsi="Calibri"/>
        </w:rPr>
        <w:t>share information between each other to facilitate the response.</w:t>
      </w:r>
    </w:p>
    <w:p w14:paraId="3708C46D" w14:textId="77777777" w:rsidR="008D5CCD" w:rsidRPr="00F55AD7" w:rsidRDefault="00062874" w:rsidP="00062874">
      <w:pPr>
        <w:pStyle w:val="Heading3"/>
        <w:keepLines w:val="0"/>
        <w:tabs>
          <w:tab w:val="clear" w:pos="0"/>
          <w:tab w:val="num" w:pos="992"/>
        </w:tabs>
        <w:spacing w:line="240" w:lineRule="auto"/>
        <w:ind w:right="0"/>
      </w:pPr>
      <w:bookmarkStart w:id="313" w:name="_Toc462254240"/>
      <w:bookmarkStart w:id="314" w:name="_Toc465163165"/>
      <w:r w:rsidRPr="00F55AD7">
        <w:t>Scenario - Tele-medical</w:t>
      </w:r>
      <w:bookmarkEnd w:id="313"/>
      <w:bookmarkEnd w:id="314"/>
    </w:p>
    <w:p w14:paraId="085F9860" w14:textId="62AD8565" w:rsidR="00062874" w:rsidRPr="00F55AD7" w:rsidRDefault="008D5CCD" w:rsidP="009830CC">
      <w:pPr>
        <w:pStyle w:val="BodyText"/>
      </w:pPr>
      <w:r w:rsidRPr="00F55AD7">
        <w:t xml:space="preserve">A tele-medical happens when a person is </w:t>
      </w:r>
      <w:r w:rsidRPr="00F55AD7">
        <w:rPr>
          <w:rFonts w:ascii="Calibri" w:hAnsi="Calibri"/>
        </w:rPr>
        <w:t xml:space="preserve">injured or sick onboard a vessel or platform and </w:t>
      </w:r>
      <w:r w:rsidR="00B55ACF" w:rsidRPr="00F55AD7">
        <w:rPr>
          <w:rFonts w:ascii="Calibri" w:hAnsi="Calibri"/>
        </w:rPr>
        <w:t>there is a</w:t>
      </w:r>
      <w:r w:rsidRPr="00F55AD7">
        <w:rPr>
          <w:rFonts w:ascii="Calibri" w:hAnsi="Calibri"/>
        </w:rPr>
        <w:t xml:space="preserve"> need to communicate with a doctor ashore for medical assistance and prognosis.  The conversation</w:t>
      </w:r>
      <w:r w:rsidR="00062874" w:rsidRPr="00F55AD7">
        <w:t xml:space="preserve"> </w:t>
      </w:r>
      <w:r w:rsidRPr="00F55AD7">
        <w:rPr>
          <w:rFonts w:ascii="Calibri" w:hAnsi="Calibri"/>
        </w:rPr>
        <w:t>with doctor could be by voice, with transfer of images / photos / indication from medical equipment on patient</w:t>
      </w:r>
      <w:r w:rsidR="00B55ACF" w:rsidRPr="00F55AD7">
        <w:rPr>
          <w:rFonts w:ascii="Calibri" w:hAnsi="Calibri"/>
        </w:rPr>
        <w:t>’s</w:t>
      </w:r>
      <w:r w:rsidRPr="00F55AD7">
        <w:rPr>
          <w:rFonts w:ascii="Calibri" w:hAnsi="Calibri"/>
        </w:rPr>
        <w:t xml:space="preserve"> condition</w:t>
      </w:r>
      <w:r w:rsidR="00B55ACF" w:rsidRPr="00F55AD7">
        <w:rPr>
          <w:rFonts w:ascii="Calibri" w:hAnsi="Calibri"/>
        </w:rPr>
        <w:t xml:space="preserve">. </w:t>
      </w:r>
      <w:r w:rsidRPr="00F55AD7">
        <w:rPr>
          <w:rFonts w:ascii="Calibri" w:hAnsi="Calibri"/>
        </w:rPr>
        <w:t xml:space="preserve"> VDES</w:t>
      </w:r>
      <w:r w:rsidR="00B55ACF" w:rsidRPr="00F55AD7">
        <w:rPr>
          <w:rFonts w:ascii="Calibri" w:hAnsi="Calibri"/>
        </w:rPr>
        <w:t xml:space="preserve"> could be used</w:t>
      </w:r>
      <w:r w:rsidRPr="00F55AD7">
        <w:rPr>
          <w:rFonts w:ascii="Calibri" w:hAnsi="Calibri"/>
        </w:rPr>
        <w:t xml:space="preserve"> to transfer advice, images or other information.  </w:t>
      </w:r>
      <w:r w:rsidR="00B55ACF" w:rsidRPr="00F55AD7">
        <w:rPr>
          <w:rFonts w:ascii="Calibri" w:hAnsi="Calibri"/>
        </w:rPr>
        <w:t>Where there are</w:t>
      </w:r>
      <w:r w:rsidRPr="00F55AD7">
        <w:rPr>
          <w:rFonts w:ascii="Calibri" w:hAnsi="Calibri"/>
        </w:rPr>
        <w:t xml:space="preserve"> language difficulties, VDES could assist with machine to machine communications and/or language independent communication.  </w:t>
      </w:r>
      <w:r w:rsidR="00B55ACF" w:rsidRPr="00F55AD7">
        <w:rPr>
          <w:rFonts w:ascii="Calibri" w:hAnsi="Calibri"/>
        </w:rPr>
        <w:t>I</w:t>
      </w:r>
      <w:r w:rsidRPr="00F55AD7">
        <w:rPr>
          <w:rFonts w:ascii="Calibri" w:hAnsi="Calibri"/>
        </w:rPr>
        <w:t>nformation exchange could be integrated with, and portrayed on, external systems onboard or ashore (medical facility).</w:t>
      </w:r>
    </w:p>
    <w:p w14:paraId="5665529F" w14:textId="35E357DF" w:rsidR="00062874" w:rsidRPr="00F55AD7" w:rsidRDefault="00062874" w:rsidP="00062874">
      <w:pPr>
        <w:pStyle w:val="Heading3"/>
        <w:keepLines w:val="0"/>
        <w:tabs>
          <w:tab w:val="clear" w:pos="0"/>
          <w:tab w:val="num" w:pos="992"/>
        </w:tabs>
        <w:spacing w:line="240" w:lineRule="auto"/>
        <w:ind w:right="0"/>
      </w:pPr>
      <w:bookmarkStart w:id="315" w:name="_Toc462254241"/>
      <w:bookmarkStart w:id="316" w:name="_Toc465163166"/>
      <w:r w:rsidRPr="00F55AD7">
        <w:t>Scenario - Medevac</w:t>
      </w:r>
      <w:bookmarkEnd w:id="315"/>
      <w:bookmarkEnd w:id="316"/>
    </w:p>
    <w:p w14:paraId="2F905A50" w14:textId="6DAEE89D" w:rsidR="008D5CCD" w:rsidRPr="00F55AD7" w:rsidRDefault="008D5CCD" w:rsidP="008D5CCD">
      <w:pPr>
        <w:pStyle w:val="BodyText"/>
      </w:pPr>
      <w:r w:rsidRPr="00F55AD7">
        <w:t xml:space="preserve">A MEDEVAC may be </w:t>
      </w:r>
      <w:r w:rsidRPr="00F55AD7">
        <w:rPr>
          <w:rFonts w:ascii="Calibri" w:hAnsi="Calibri"/>
        </w:rPr>
        <w:t xml:space="preserve">necessary to evacuate a severely injured or sick person. </w:t>
      </w:r>
      <w:r w:rsidR="00F55AD7">
        <w:rPr>
          <w:rFonts w:ascii="Calibri" w:hAnsi="Calibri"/>
        </w:rPr>
        <w:t xml:space="preserve"> </w:t>
      </w:r>
      <w:r w:rsidRPr="00F55AD7">
        <w:rPr>
          <w:rFonts w:ascii="Calibri" w:hAnsi="Calibri"/>
        </w:rPr>
        <w:t xml:space="preserve">VDES may be used to exchange pertinent medical information from the ship to the SRU and destination medical facility. </w:t>
      </w:r>
      <w:r w:rsidR="00EF1936" w:rsidRPr="00F55AD7">
        <w:rPr>
          <w:rFonts w:ascii="Calibri" w:hAnsi="Calibri"/>
        </w:rPr>
        <w:t xml:space="preserve"> The SAR Mission Co-ordinator (SMC) develops </w:t>
      </w:r>
      <w:r w:rsidR="00FA5F89" w:rsidRPr="00F55AD7">
        <w:rPr>
          <w:rFonts w:ascii="Calibri" w:hAnsi="Calibri"/>
        </w:rPr>
        <w:t xml:space="preserve">the </w:t>
      </w:r>
      <w:r w:rsidR="00EF1936" w:rsidRPr="00F55AD7">
        <w:rPr>
          <w:rFonts w:ascii="Calibri" w:hAnsi="Calibri"/>
        </w:rPr>
        <w:t>response to prosecute the MEDEVAC and could use VDES to provide the plan to the ship and responding unit.  Information on the status of the patient could be transferred during the MEDEVAC, both voice and from medical equipment on the SRU.</w:t>
      </w:r>
    </w:p>
    <w:p w14:paraId="78A07BFD" w14:textId="6A1ED0BC" w:rsidR="00062874" w:rsidRPr="00F55AD7" w:rsidRDefault="00062874" w:rsidP="00062874">
      <w:pPr>
        <w:pStyle w:val="Heading2"/>
        <w:keepNext w:val="0"/>
        <w:keepLines w:val="0"/>
        <w:tabs>
          <w:tab w:val="clear" w:pos="0"/>
          <w:tab w:val="num" w:pos="851"/>
        </w:tabs>
        <w:spacing w:before="120" w:after="120" w:line="240" w:lineRule="auto"/>
        <w:ind w:right="0"/>
      </w:pPr>
      <w:bookmarkStart w:id="317" w:name="_Toc462254242"/>
      <w:bookmarkStart w:id="318" w:name="_Toc433739076"/>
      <w:bookmarkStart w:id="319" w:name="_Toc465163167"/>
      <w:r w:rsidRPr="00F55AD7">
        <w:t>Safety Related Information</w:t>
      </w:r>
      <w:bookmarkEnd w:id="317"/>
      <w:bookmarkEnd w:id="318"/>
      <w:bookmarkEnd w:id="319"/>
    </w:p>
    <w:p w14:paraId="3FC197D7" w14:textId="7DD9D77E" w:rsidR="00062874" w:rsidRPr="00F55AD7" w:rsidRDefault="00062874" w:rsidP="00062874">
      <w:pPr>
        <w:pStyle w:val="BodyText"/>
        <w:rPr>
          <w:rFonts w:ascii="Calibri" w:hAnsi="Calibri"/>
        </w:rPr>
      </w:pPr>
      <w:r w:rsidRPr="00F55AD7">
        <w:rPr>
          <w:rFonts w:ascii="Calibri" w:hAnsi="Calibri"/>
        </w:rPr>
        <w:t xml:space="preserve">Information regarding safety of navigation and protection of the environment can be </w:t>
      </w:r>
      <w:r w:rsidR="00F55AD7">
        <w:rPr>
          <w:rFonts w:ascii="Calibri" w:hAnsi="Calibri"/>
        </w:rPr>
        <w:t>transmitted through the VDES.</w:t>
      </w:r>
      <w:ins w:id="320" w:author="Jillian Carson-Jackson" w:date="2017-08-30T00:12:00Z">
        <w:r w:rsidR="006278E4">
          <w:rPr>
            <w:rFonts w:ascii="Calibri" w:hAnsi="Calibri"/>
          </w:rPr>
          <w:t xml:space="preserve">  Safety related information </w:t>
        </w:r>
      </w:ins>
      <w:ins w:id="321" w:author="Jillian Carson-Jackson" w:date="2017-08-30T00:18:00Z">
        <w:r w:rsidR="00DB7E7C">
          <w:rPr>
            <w:rFonts w:ascii="Calibri" w:hAnsi="Calibri"/>
          </w:rPr>
          <w:t>could use</w:t>
        </w:r>
      </w:ins>
      <w:ins w:id="322" w:author="Jillian Carson-Jackson" w:date="2017-08-30T00:12:00Z">
        <w:r w:rsidR="006278E4">
          <w:rPr>
            <w:rFonts w:ascii="Calibri" w:hAnsi="Calibri"/>
          </w:rPr>
          <w:t xml:space="preserve"> broadcast aspect of VDES.  </w:t>
        </w:r>
      </w:ins>
    </w:p>
    <w:p w14:paraId="00EAE18F" w14:textId="6EDA2E14" w:rsidR="00062874" w:rsidRPr="00F55AD7" w:rsidRDefault="00062874" w:rsidP="00062874">
      <w:pPr>
        <w:pStyle w:val="BodyText"/>
        <w:rPr>
          <w:rFonts w:ascii="Calibri" w:hAnsi="Calibri"/>
        </w:rPr>
      </w:pPr>
      <w:r w:rsidRPr="00F55AD7">
        <w:rPr>
          <w:rFonts w:ascii="Calibri" w:hAnsi="Calibri"/>
        </w:rPr>
        <w:t>This includes Maritime Safety Information (MSI) as defined in IMO SOLAS V, regulation 4 (navigational warnings), SOLAS V, regulation 5 (meteorological services and warnings) SOLAS V, regulation 9 (hydrographic services) and SOLAS V, regulation 31 (Danger Messages).</w:t>
      </w:r>
      <w:r w:rsidR="00F55AD7">
        <w:rPr>
          <w:rFonts w:ascii="Calibri" w:hAnsi="Calibri"/>
        </w:rPr>
        <w:t xml:space="preserve">  </w:t>
      </w:r>
      <w:r w:rsidRPr="00F55AD7">
        <w:rPr>
          <w:rFonts w:ascii="Calibri" w:hAnsi="Calibri"/>
        </w:rPr>
        <w:t>Other references include MSC.1/Circ.1287 rev1; MSC.1/Circ.1288; (additional reference COMSAR Cir.15) the IMO Worldwide Radionavigation System IMO resolution A.706(17) (as amended) sets out the Worldwide Radionavigation System (WWRNS).</w:t>
      </w:r>
    </w:p>
    <w:p w14:paraId="4DDBE53E" w14:textId="3DED1B46" w:rsidR="00062874" w:rsidRPr="00F55AD7" w:rsidRDefault="00062874" w:rsidP="00062874">
      <w:pPr>
        <w:pStyle w:val="BodyText"/>
        <w:rPr>
          <w:rFonts w:ascii="Calibri" w:hAnsi="Calibri"/>
        </w:rPr>
      </w:pPr>
      <w:r w:rsidRPr="00F55AD7">
        <w:rPr>
          <w:rFonts w:ascii="Calibri" w:hAnsi="Calibri"/>
        </w:rPr>
        <w:t>Near real-time information on meteorological and hydrographica</w:t>
      </w:r>
      <w:r w:rsidR="00F55AD7">
        <w:rPr>
          <w:rFonts w:ascii="Calibri" w:hAnsi="Calibri"/>
        </w:rPr>
        <w:t>l information may be provided.</w:t>
      </w:r>
    </w:p>
    <w:p w14:paraId="07F66181" w14:textId="03B4C9D4" w:rsidR="00062874" w:rsidRPr="00F55AD7" w:rsidRDefault="00062874" w:rsidP="00062874">
      <w:pPr>
        <w:pStyle w:val="BodyText"/>
        <w:rPr>
          <w:rFonts w:ascii="Calibri" w:hAnsi="Calibri"/>
        </w:rPr>
      </w:pPr>
      <w:r w:rsidRPr="00F55AD7">
        <w:rPr>
          <w:rFonts w:ascii="Calibri" w:hAnsi="Calibri"/>
        </w:rPr>
        <w:t>In this use case information shall be transmitted in standardised formats that can take advantage of the VDES capabilities (for example - IHO</w:t>
      </w:r>
      <w:r w:rsidR="00F55AD7">
        <w:rPr>
          <w:rFonts w:ascii="Calibri" w:hAnsi="Calibri"/>
        </w:rPr>
        <w:t xml:space="preserve"> S-124 formats).</w:t>
      </w:r>
    </w:p>
    <w:p w14:paraId="120758F9" w14:textId="3A139C8F" w:rsidR="00062874" w:rsidRPr="00F55AD7" w:rsidRDefault="00062874" w:rsidP="00062874">
      <w:pPr>
        <w:pStyle w:val="BodyText"/>
        <w:rPr>
          <w:rFonts w:ascii="Calibri" w:hAnsi="Calibri"/>
        </w:rPr>
      </w:pPr>
      <w:r w:rsidRPr="00F55AD7">
        <w:rPr>
          <w:rFonts w:ascii="Calibri" w:hAnsi="Calibri"/>
        </w:rPr>
        <w:t>The requirement includes the ability to send information to a predetermined area (i.e. NAVAREA and METAREA) or an area of particular intere</w:t>
      </w:r>
      <w:r w:rsidR="00F55AD7">
        <w:rPr>
          <w:rFonts w:ascii="Calibri" w:hAnsi="Calibri"/>
        </w:rPr>
        <w:t>st defined by administration.</w:t>
      </w:r>
    </w:p>
    <w:p w14:paraId="3EED0A65" w14:textId="1B850834" w:rsidR="00062874" w:rsidRPr="00F55AD7" w:rsidRDefault="00062874" w:rsidP="00062874">
      <w:pPr>
        <w:pStyle w:val="Heading3"/>
        <w:keepLines w:val="0"/>
        <w:tabs>
          <w:tab w:val="clear" w:pos="0"/>
          <w:tab w:val="num" w:pos="992"/>
        </w:tabs>
        <w:spacing w:line="240" w:lineRule="auto"/>
        <w:ind w:right="0"/>
      </w:pPr>
      <w:bookmarkStart w:id="323" w:name="_Toc462254243"/>
      <w:bookmarkStart w:id="324" w:name="_Toc465163168"/>
      <w:r w:rsidRPr="00F55AD7">
        <w:lastRenderedPageBreak/>
        <w:t>Scenario - Meteorological Services and Warnings / Navigational Warnings</w:t>
      </w:r>
      <w:bookmarkEnd w:id="323"/>
      <w:bookmarkEnd w:id="324"/>
      <w:r w:rsidRPr="00F55AD7">
        <w:t xml:space="preserve"> </w:t>
      </w:r>
    </w:p>
    <w:p w14:paraId="35CD841C" w14:textId="6B124C17" w:rsidR="00062874" w:rsidRPr="00F55AD7" w:rsidRDefault="002E6010" w:rsidP="00FA5F89">
      <w:pPr>
        <w:pStyle w:val="BodyText"/>
      </w:pPr>
      <w:r w:rsidRPr="00F55AD7">
        <w:t>It is important to have up to date information on the weather that can be expected along a ship’s planned route.  VDES could be used to facilitate information exchange relat</w:t>
      </w:r>
      <w:r w:rsidR="00FA5F89" w:rsidRPr="00F55AD7">
        <w:t>ing</w:t>
      </w:r>
      <w:r w:rsidRPr="00F55AD7">
        <w:t xml:space="preserve"> to the route of the vessel, integrated with, and portrayed on external s</w:t>
      </w:r>
      <w:r w:rsidR="00F55AD7">
        <w:t>ystems onboard.</w:t>
      </w:r>
    </w:p>
    <w:p w14:paraId="28520615" w14:textId="37FE0E09" w:rsidR="00062874" w:rsidRPr="00F55AD7" w:rsidRDefault="00062874" w:rsidP="00062874">
      <w:pPr>
        <w:pStyle w:val="Heading3"/>
        <w:keepLines w:val="0"/>
        <w:tabs>
          <w:tab w:val="clear" w:pos="0"/>
          <w:tab w:val="num" w:pos="992"/>
        </w:tabs>
        <w:spacing w:line="240" w:lineRule="auto"/>
        <w:ind w:right="0"/>
      </w:pPr>
      <w:bookmarkStart w:id="325" w:name="_Toc462254244"/>
      <w:bookmarkStart w:id="326" w:name="_Toc465163169"/>
      <w:r w:rsidRPr="00F55AD7">
        <w:t>Scenario - Weather Observations</w:t>
      </w:r>
      <w:bookmarkEnd w:id="325"/>
      <w:bookmarkEnd w:id="326"/>
    </w:p>
    <w:p w14:paraId="3D863F36" w14:textId="00D1A8EC" w:rsidR="002E6010" w:rsidRPr="00F55AD7" w:rsidRDefault="002E6010" w:rsidP="002E6010">
      <w:pPr>
        <w:pStyle w:val="BodyText"/>
      </w:pPr>
      <w:r w:rsidRPr="00F55AD7">
        <w:rPr>
          <w:rFonts w:ascii="Calibri" w:hAnsi="Calibri"/>
        </w:rPr>
        <w:t>Ships may participate in the provision of weather observations, as noted in MSC.1 Circ. 1293.  This is a voluntary observing ship (VOS) scheme with information provided to the World Meteorological Organisation.  VDES could facilitate this reporting, with information provided directly from onboard sensors.</w:t>
      </w:r>
    </w:p>
    <w:p w14:paraId="6167F43B" w14:textId="064A0AFA" w:rsidR="00062874" w:rsidRPr="00F55AD7" w:rsidRDefault="00062874" w:rsidP="00062874">
      <w:pPr>
        <w:pStyle w:val="Heading3"/>
        <w:keepLines w:val="0"/>
        <w:tabs>
          <w:tab w:val="clear" w:pos="0"/>
          <w:tab w:val="num" w:pos="992"/>
        </w:tabs>
        <w:spacing w:line="240" w:lineRule="auto"/>
        <w:ind w:right="0"/>
      </w:pPr>
      <w:bookmarkStart w:id="327" w:name="_Toc462254245"/>
      <w:bookmarkStart w:id="328" w:name="_Toc465163170"/>
      <w:r w:rsidRPr="00F55AD7">
        <w:t>Scenario - Ice maps</w:t>
      </w:r>
      <w:bookmarkEnd w:id="327"/>
      <w:bookmarkEnd w:id="328"/>
    </w:p>
    <w:p w14:paraId="51B1E539" w14:textId="085F9860" w:rsidR="002E6010" w:rsidRPr="00F55AD7" w:rsidRDefault="002E6010" w:rsidP="002E6010">
      <w:pPr>
        <w:pStyle w:val="BodyText"/>
      </w:pPr>
      <w:r w:rsidRPr="00F55AD7">
        <w:rPr>
          <w:rFonts w:ascii="Calibri" w:hAnsi="Calibri"/>
        </w:rPr>
        <w:t xml:space="preserve">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w:t>
      </w:r>
      <w:r w:rsidR="00FA5F89" w:rsidRPr="00F55AD7">
        <w:rPr>
          <w:rFonts w:ascii="Calibri" w:hAnsi="Calibri"/>
        </w:rPr>
        <w:t>risk of</w:t>
      </w:r>
      <w:r w:rsidRPr="00F55AD7">
        <w:rPr>
          <w:rFonts w:ascii="Calibri" w:hAnsi="Calibri"/>
        </w:rPr>
        <w:t xml:space="preserve"> vessels becoming ice locked.  VDES could be used to provide this information, which could then be </w:t>
      </w:r>
      <w:r w:rsidRPr="00F55AD7">
        <w:t xml:space="preserve">integrated with, and portrayed on external systems onboard.  In addition, information on the latest </w:t>
      </w:r>
      <w:r w:rsidRPr="00F55AD7">
        <w:rPr>
          <w:rFonts w:ascii="Calibri" w:hAnsi="Calibri"/>
        </w:rPr>
        <w:t>version of ice maps may be provided from mobile station to mobile station.</w:t>
      </w:r>
    </w:p>
    <w:p w14:paraId="47859E29" w14:textId="75A224F8" w:rsidR="00062874" w:rsidRPr="00F55AD7" w:rsidRDefault="00062874" w:rsidP="00062874">
      <w:pPr>
        <w:pStyle w:val="Heading3"/>
        <w:keepLines w:val="0"/>
        <w:tabs>
          <w:tab w:val="clear" w:pos="0"/>
          <w:tab w:val="num" w:pos="992"/>
        </w:tabs>
        <w:spacing w:line="240" w:lineRule="auto"/>
        <w:ind w:right="0"/>
      </w:pPr>
      <w:bookmarkStart w:id="329" w:name="_Toc462254246"/>
      <w:bookmarkStart w:id="330" w:name="_Toc465163171"/>
      <w:r w:rsidRPr="00F55AD7">
        <w:t>Scenario - Notices to Mariners</w:t>
      </w:r>
      <w:bookmarkEnd w:id="329"/>
      <w:bookmarkEnd w:id="330"/>
      <w:r w:rsidRPr="00F55AD7">
        <w:t xml:space="preserve"> </w:t>
      </w:r>
    </w:p>
    <w:p w14:paraId="68713EE5" w14:textId="6193D6DC" w:rsidR="004F2AA4" w:rsidRPr="00F55AD7" w:rsidRDefault="004F2AA4" w:rsidP="004F2AA4">
      <w:pPr>
        <w:pStyle w:val="BodyText"/>
      </w:pPr>
      <w:r w:rsidRPr="00F55AD7">
        <w:rPr>
          <w:rFonts w:ascii="Calibri" w:hAnsi="Calibri"/>
        </w:rPr>
        <w:t xml:space="preserve">Notices to mariners </w:t>
      </w:r>
      <w:r w:rsidR="00FA5F89" w:rsidRPr="00F55AD7">
        <w:rPr>
          <w:rFonts w:ascii="Calibri" w:hAnsi="Calibri"/>
        </w:rPr>
        <w:t>are</w:t>
      </w:r>
      <w:r w:rsidRPr="00F55AD7">
        <w:rPr>
          <w:rFonts w:ascii="Calibri" w:hAnsi="Calibri"/>
        </w:rPr>
        <w:t xml:space="preserve"> a means to disseminate navigational safety information (as part of maritime safety information).  SOLAS V, Regulation 9 (Hydrographic Services) notes that administrations should undertake to arrange the dissemination and </w:t>
      </w:r>
      <w:r w:rsidR="00FA5F89" w:rsidRPr="00F55AD7">
        <w:rPr>
          <w:rFonts w:ascii="Calibri" w:hAnsi="Calibri"/>
        </w:rPr>
        <w:t>update</w:t>
      </w:r>
      <w:r w:rsidRPr="00F55AD7">
        <w:rPr>
          <w:rFonts w:ascii="Calibri" w:hAnsi="Calibri"/>
        </w:rPr>
        <w:t xml:space="preserve"> of all nautical information necessary for safe navigation (</w:t>
      </w:r>
      <w:r w:rsidR="00FA5F89" w:rsidRPr="00F55AD7">
        <w:rPr>
          <w:rFonts w:ascii="Calibri" w:hAnsi="Calibri"/>
        </w:rPr>
        <w:t>for example</w:t>
      </w:r>
      <w:r w:rsidRPr="00F55AD7">
        <w:rPr>
          <w:rFonts w:ascii="Calibri" w:hAnsi="Calibri"/>
        </w:rPr>
        <w:t>. predictive and real-time tides and currents).  VDES could be used to provide this information, and changes to information, with respect to the waterway.</w:t>
      </w:r>
    </w:p>
    <w:p w14:paraId="7EBF21FB" w14:textId="7FA6AA8A" w:rsidR="00062874" w:rsidRPr="00F55AD7" w:rsidRDefault="00062874" w:rsidP="00062874">
      <w:pPr>
        <w:pStyle w:val="Heading3"/>
        <w:keepLines w:val="0"/>
        <w:tabs>
          <w:tab w:val="clear" w:pos="0"/>
          <w:tab w:val="num" w:pos="992"/>
        </w:tabs>
        <w:spacing w:line="240" w:lineRule="auto"/>
        <w:ind w:right="0"/>
      </w:pPr>
      <w:bookmarkStart w:id="331" w:name="_Toc462254247"/>
      <w:bookmarkStart w:id="332" w:name="_Toc465163172"/>
      <w:r w:rsidRPr="00F55AD7">
        <w:t>Scenario - GNSS Augmentation</w:t>
      </w:r>
      <w:bookmarkEnd w:id="331"/>
      <w:bookmarkEnd w:id="332"/>
    </w:p>
    <w:p w14:paraId="071B0423" w14:textId="11ACC33C" w:rsidR="00FA5F89" w:rsidRPr="00F55AD7" w:rsidRDefault="004F2AA4" w:rsidP="00FA5F89">
      <w:pPr>
        <w:pStyle w:val="BodyText"/>
        <w:rPr>
          <w:rFonts w:ascii="Calibri" w:hAnsi="Calibri"/>
        </w:rPr>
      </w:pPr>
      <w:r w:rsidRPr="00F55AD7">
        <w:rPr>
          <w:rFonts w:ascii="Calibri" w:hAnsi="Calibri"/>
        </w:rP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A.915(22) and A.953(23) provide the requirements for Maritime Radionavigation Systems.  Distribution of GNSS augmentation corrections via VDES could allow GNSS users to get timing, integrity data </w:t>
      </w:r>
      <w:r w:rsidR="00F55AD7">
        <w:rPr>
          <w:rFonts w:ascii="Calibri" w:hAnsi="Calibri"/>
        </w:rPr>
        <w:t>and improved position accuracy.</w:t>
      </w:r>
    </w:p>
    <w:p w14:paraId="787CA5B6" w14:textId="2BCA9EFA" w:rsidR="00062874" w:rsidRPr="00F55AD7" w:rsidRDefault="00062874" w:rsidP="00062874">
      <w:pPr>
        <w:pStyle w:val="Heading3"/>
        <w:keepLines w:val="0"/>
        <w:tabs>
          <w:tab w:val="clear" w:pos="0"/>
          <w:tab w:val="num" w:pos="992"/>
        </w:tabs>
        <w:spacing w:line="240" w:lineRule="auto"/>
        <w:ind w:right="0"/>
      </w:pPr>
      <w:bookmarkStart w:id="333" w:name="_Toc462254248"/>
      <w:bookmarkStart w:id="334" w:name="_Toc465163173"/>
      <w:r w:rsidRPr="00F55AD7">
        <w:t>Scenario - Crowd sourced information</w:t>
      </w:r>
      <w:bookmarkEnd w:id="333"/>
      <w:bookmarkEnd w:id="334"/>
    </w:p>
    <w:p w14:paraId="270A3B7C" w14:textId="71A0A2A6" w:rsidR="004F2AA4" w:rsidRPr="00F55AD7" w:rsidRDefault="004F2AA4" w:rsidP="004F2AA4">
      <w:pPr>
        <w:pStyle w:val="BodyText"/>
      </w:pPr>
      <w:r w:rsidRPr="00F55AD7">
        <w:rPr>
          <w:rFonts w:ascii="Calibri" w:hAnsi="Calibri"/>
        </w:rPr>
        <w:t xml:space="preserve">Information from users or ship systems may enhance and/or validate meteorological hydrological and hydrographic information that is made available to other vessels in the area and authorities. </w:t>
      </w:r>
      <w:r w:rsidR="00F55AD7">
        <w:rPr>
          <w:rFonts w:ascii="Calibri" w:hAnsi="Calibri"/>
        </w:rPr>
        <w:t xml:space="preserve"> </w:t>
      </w:r>
      <w:r w:rsidRPr="00F55AD7">
        <w:rPr>
          <w:rFonts w:ascii="Calibri" w:hAnsi="Calibri"/>
        </w:rPr>
        <w:t>VDES could be used to facili</w:t>
      </w:r>
      <w:r w:rsidR="00F55AD7">
        <w:rPr>
          <w:rFonts w:ascii="Calibri" w:hAnsi="Calibri"/>
        </w:rPr>
        <w:t>tate crowd sourced information.</w:t>
      </w:r>
    </w:p>
    <w:p w14:paraId="5BC8E4F9" w14:textId="3A8CB69D" w:rsidR="00062874" w:rsidRPr="00F55AD7" w:rsidRDefault="00062874" w:rsidP="00062874">
      <w:pPr>
        <w:pStyle w:val="Heading2"/>
        <w:keepNext w:val="0"/>
        <w:keepLines w:val="0"/>
        <w:tabs>
          <w:tab w:val="clear" w:pos="0"/>
          <w:tab w:val="num" w:pos="851"/>
        </w:tabs>
        <w:spacing w:before="120" w:after="120" w:line="240" w:lineRule="auto"/>
        <w:ind w:right="0"/>
      </w:pPr>
      <w:bookmarkStart w:id="335" w:name="_Toc462254249"/>
      <w:bookmarkStart w:id="336" w:name="_Toc433739077"/>
      <w:bookmarkStart w:id="337" w:name="_Toc465163174"/>
      <w:r w:rsidRPr="00F55AD7">
        <w:t>Ship Reporting</w:t>
      </w:r>
      <w:bookmarkEnd w:id="335"/>
      <w:bookmarkEnd w:id="336"/>
      <w:bookmarkEnd w:id="337"/>
    </w:p>
    <w:p w14:paraId="45051885" w14:textId="2AC6C21C" w:rsidR="00062874" w:rsidRPr="00F55AD7" w:rsidRDefault="00062874" w:rsidP="00062874">
      <w:pPr>
        <w:pStyle w:val="BodyText"/>
        <w:rPr>
          <w:rFonts w:ascii="Calibri" w:hAnsi="Calibri"/>
        </w:rPr>
      </w:pPr>
      <w:r w:rsidRPr="00F55AD7">
        <w:rPr>
          <w:rFonts w:ascii="Calibri" w:hAnsi="Calibri"/>
        </w:rPr>
        <w:t>Ship reporting can include mandatory and voluntary reports required for a number of purposes by vessels to various shore authorities.  Information on ship reporting is provided in IMO SOLAS V, regulation 11 (ship reporting systems), 19-1 (LRIT), regulation 31 (danger messages), regulation 32 (information required in danger messages), MARPOL and SAR Convention, Chapter 5.  Additional information on ship reporting is contained in Resolution A.851(20) and FAL.5/Circ.36.</w:t>
      </w:r>
    </w:p>
    <w:p w14:paraId="6F8A8E04" w14:textId="289CE1A9" w:rsidR="00062874" w:rsidRPr="00F55AD7" w:rsidRDefault="00062874" w:rsidP="00062874">
      <w:pPr>
        <w:pStyle w:val="BodyText"/>
        <w:rPr>
          <w:rFonts w:ascii="Calibri" w:hAnsi="Calibri"/>
        </w:rPr>
      </w:pPr>
      <w:r w:rsidRPr="00F55AD7">
        <w:rPr>
          <w:rFonts w:ascii="Calibri" w:hAnsi="Calibri"/>
        </w:rPr>
        <w:t>Information forwarded through VDES may transfer the reports for integration into national and/or regional</w:t>
      </w:r>
      <w:r w:rsidR="00255FD9" w:rsidRPr="00F55AD7">
        <w:rPr>
          <w:rFonts w:ascii="Calibri" w:hAnsi="Calibri"/>
        </w:rPr>
        <w:t xml:space="preserve"> systems could be sent by VDES.</w:t>
      </w:r>
      <w:r w:rsidRPr="00F55AD7">
        <w:rPr>
          <w:rFonts w:ascii="Calibri" w:hAnsi="Calibri"/>
        </w:rPr>
        <w:t xml:space="preserve"> (i.e. SafeSeaNet, VTS).  Information may also be sent to the ship agent o</w:t>
      </w:r>
      <w:r w:rsidR="00F55AD7">
        <w:rPr>
          <w:rFonts w:ascii="Calibri" w:hAnsi="Calibri"/>
        </w:rPr>
        <w:t>r owner or a service provider.</w:t>
      </w:r>
      <w:ins w:id="338" w:author="Jillian Carson-Jackson" w:date="2017-08-30T00:13:00Z">
        <w:r w:rsidR="006278E4">
          <w:rPr>
            <w:rFonts w:ascii="Calibri" w:hAnsi="Calibri"/>
          </w:rPr>
          <w:t xml:space="preserve">  Ship reporting </w:t>
        </w:r>
      </w:ins>
      <w:ins w:id="339" w:author="Jillian Carson-Jackson" w:date="2017-08-30T00:18:00Z">
        <w:r w:rsidR="00DB7E7C">
          <w:rPr>
            <w:rFonts w:ascii="Calibri" w:hAnsi="Calibri"/>
          </w:rPr>
          <w:t>could use</w:t>
        </w:r>
      </w:ins>
      <w:ins w:id="340" w:author="Jillian Carson-Jackson" w:date="2017-08-30T00:13:00Z">
        <w:r w:rsidR="006278E4">
          <w:rPr>
            <w:rFonts w:ascii="Calibri" w:hAnsi="Calibri"/>
          </w:rPr>
          <w:t xml:space="preserve"> the addressed (unicast and multicast) aspect of VDES. </w:t>
        </w:r>
      </w:ins>
    </w:p>
    <w:p w14:paraId="31771847" w14:textId="008E8F7D" w:rsidR="00062874" w:rsidRPr="00F55AD7" w:rsidRDefault="00062874" w:rsidP="00062874">
      <w:pPr>
        <w:pStyle w:val="Heading3"/>
        <w:keepLines w:val="0"/>
        <w:tabs>
          <w:tab w:val="clear" w:pos="0"/>
          <w:tab w:val="num" w:pos="992"/>
        </w:tabs>
        <w:spacing w:line="240" w:lineRule="auto"/>
        <w:ind w:right="0"/>
      </w:pPr>
      <w:bookmarkStart w:id="341" w:name="_Toc462254250"/>
      <w:bookmarkStart w:id="342" w:name="_Toc465163175"/>
      <w:r w:rsidRPr="00F55AD7">
        <w:t>Scenario - Submit arrival notice</w:t>
      </w:r>
      <w:bookmarkEnd w:id="341"/>
      <w:bookmarkEnd w:id="342"/>
    </w:p>
    <w:p w14:paraId="6796A480" w14:textId="02D63777" w:rsidR="00847B32" w:rsidRPr="00F55AD7" w:rsidRDefault="00847B32" w:rsidP="00847B32">
      <w:pPr>
        <w:pStyle w:val="BodyText"/>
      </w:pPr>
      <w:r w:rsidRPr="00F55AD7">
        <w:rPr>
          <w:rFonts w:ascii="Calibri" w:hAnsi="Calibri"/>
        </w:rPr>
        <w:t xml:space="preserve">A notice of arrival report is based on known content and could be set in a template form.  The aspects of the template report, such as information on the ship particulars, would be pre-populated.  Where possible, additional </w:t>
      </w:r>
      <w:r w:rsidRPr="00F55AD7">
        <w:rPr>
          <w:rFonts w:ascii="Calibri" w:hAnsi="Calibri"/>
        </w:rPr>
        <w:lastRenderedPageBreak/>
        <w:t>information related to the voyage, such as destination, ETA destination, last port(s) could be populated from other systems that contain such information.  Other information that may be provided include ISPS reports; ship crew information; information specifically required by the shore authority.  This may be submitted using data populated automatically from other systems or may require manual input by the mariner.  VDES could facilitate exchange of information using existing formats.</w:t>
      </w:r>
    </w:p>
    <w:p w14:paraId="0BBB82FA" w14:textId="6F1A8F3E" w:rsidR="00062874" w:rsidRPr="00F55AD7" w:rsidRDefault="00062874" w:rsidP="00062874">
      <w:pPr>
        <w:pStyle w:val="Heading3"/>
        <w:keepLines w:val="0"/>
        <w:tabs>
          <w:tab w:val="clear" w:pos="0"/>
          <w:tab w:val="num" w:pos="992"/>
        </w:tabs>
        <w:spacing w:line="240" w:lineRule="auto"/>
        <w:ind w:right="0"/>
      </w:pPr>
      <w:bookmarkStart w:id="343" w:name="_Toc462254251"/>
      <w:bookmarkStart w:id="344" w:name="_Toc465163176"/>
      <w:r w:rsidRPr="00F55AD7">
        <w:t>Scenario - Submit updated information</w:t>
      </w:r>
      <w:bookmarkEnd w:id="343"/>
      <w:bookmarkEnd w:id="344"/>
    </w:p>
    <w:p w14:paraId="39015931" w14:textId="68F63482" w:rsidR="00847B32" w:rsidRPr="00F55AD7" w:rsidRDefault="00847B32" w:rsidP="00847B32">
      <w:pPr>
        <w:pStyle w:val="BodyText"/>
      </w:pPr>
      <w:r w:rsidRPr="00F55AD7">
        <w:rPr>
          <w:rFonts w:ascii="Calibri" w:hAnsi="Calibri"/>
        </w:rPr>
        <w:t xml:space="preserve">As the voyage continues, updated information will be provided.  This can include updated estimated time of arrival; change in condition of the vessel; change in route of the vessel.  This is a user defined report, which could be based on a set template for ‘updated information’ or free-text report.  VDES could facilitate exchange of information using existing formats.  </w:t>
      </w:r>
      <w:r w:rsidR="00D270FA" w:rsidRPr="00F55AD7">
        <w:rPr>
          <w:rFonts w:ascii="Calibri" w:hAnsi="Calibri"/>
        </w:rPr>
        <w:t>The vessel may be interrogated for information on request, based on its route, operating area or position.</w:t>
      </w:r>
    </w:p>
    <w:p w14:paraId="37820171" w14:textId="4849613A" w:rsidR="00062874" w:rsidRPr="00F55AD7" w:rsidRDefault="00062874" w:rsidP="00062874">
      <w:pPr>
        <w:pStyle w:val="Heading3"/>
        <w:keepLines w:val="0"/>
        <w:tabs>
          <w:tab w:val="clear" w:pos="0"/>
          <w:tab w:val="num" w:pos="992"/>
        </w:tabs>
        <w:spacing w:line="240" w:lineRule="auto"/>
        <w:ind w:right="0"/>
      </w:pPr>
      <w:bookmarkStart w:id="345" w:name="_Toc462254252"/>
      <w:bookmarkStart w:id="346" w:name="_Toc465163177"/>
      <w:r w:rsidRPr="00F55AD7">
        <w:t>Scenario - Provide initial report to shore (prior to departure)</w:t>
      </w:r>
      <w:bookmarkEnd w:id="345"/>
      <w:bookmarkEnd w:id="346"/>
    </w:p>
    <w:p w14:paraId="7B03A264" w14:textId="4223CD87" w:rsidR="00D270FA" w:rsidRPr="00F55AD7" w:rsidRDefault="00D270FA" w:rsidP="00D270FA">
      <w:pPr>
        <w:pStyle w:val="BodyText"/>
      </w:pPr>
      <w:r w:rsidRPr="00F55AD7">
        <w:rPr>
          <w:rFonts w:ascii="Calibri" w:hAnsi="Calibri"/>
        </w:rPr>
        <w:t>Prior to departure specific, standard information is required.  This may include information required for clearance to depart.  Reports could be pre-populated from available information where possible.  Specific information may be required to be entered manually.</w:t>
      </w:r>
    </w:p>
    <w:p w14:paraId="7455590D" w14:textId="72909D9D" w:rsidR="00062874" w:rsidRPr="00F55AD7" w:rsidRDefault="00062874" w:rsidP="00062874">
      <w:pPr>
        <w:pStyle w:val="Heading3"/>
        <w:keepLines w:val="0"/>
        <w:tabs>
          <w:tab w:val="clear" w:pos="0"/>
          <w:tab w:val="num" w:pos="992"/>
        </w:tabs>
        <w:spacing w:line="240" w:lineRule="auto"/>
        <w:ind w:right="0"/>
      </w:pPr>
      <w:bookmarkStart w:id="347" w:name="_Toc462254253"/>
      <w:bookmarkStart w:id="348" w:name="_Toc465163178"/>
      <w:r w:rsidRPr="00F55AD7">
        <w:t>Scenario -  Secure ship reporting</w:t>
      </w:r>
      <w:bookmarkEnd w:id="347"/>
      <w:bookmarkEnd w:id="348"/>
    </w:p>
    <w:p w14:paraId="4E104055" w14:textId="7AAB85B4" w:rsidR="00D270FA" w:rsidRPr="00F55AD7" w:rsidRDefault="00D270FA" w:rsidP="00D270FA">
      <w:pPr>
        <w:pStyle w:val="BodyText"/>
      </w:pPr>
      <w:r w:rsidRPr="00F55AD7">
        <w:t xml:space="preserve">There can be times when it is necessary for secure ship reporting, including times when the vessel may switch off AIS.  Using VDES, information could be forwarded through a secure communications link.  </w:t>
      </w:r>
    </w:p>
    <w:p w14:paraId="4FCFB165" w14:textId="30FB8D9E" w:rsidR="00062874" w:rsidRPr="00F55AD7" w:rsidRDefault="00062874" w:rsidP="00062874">
      <w:pPr>
        <w:pStyle w:val="Heading3"/>
        <w:keepLines w:val="0"/>
        <w:tabs>
          <w:tab w:val="clear" w:pos="0"/>
          <w:tab w:val="num" w:pos="992"/>
        </w:tabs>
        <w:spacing w:line="240" w:lineRule="auto"/>
        <w:ind w:right="0"/>
      </w:pPr>
      <w:bookmarkStart w:id="349" w:name="_Toc462254254"/>
      <w:bookmarkStart w:id="350" w:name="_Toc465163179"/>
      <w:r w:rsidRPr="00F55AD7">
        <w:t>Scenario - Danger Message</w:t>
      </w:r>
      <w:bookmarkEnd w:id="349"/>
      <w:bookmarkEnd w:id="350"/>
    </w:p>
    <w:p w14:paraId="14BDD77E" w14:textId="3D74AA5C" w:rsidR="00D270FA" w:rsidRPr="00F55AD7" w:rsidRDefault="00D270FA" w:rsidP="00D270FA">
      <w:pPr>
        <w:pStyle w:val="BodyText"/>
      </w:pPr>
      <w:r w:rsidRPr="00F55AD7">
        <w:rPr>
          <w:rFonts w:ascii="Calibri" w:hAnsi="Calibri"/>
        </w:rPr>
        <w:t>The Master of a vessel is required to report dangerous conditions (SOLAS V, regulation 31 and 32), such as: dangerous ice, derelicts, dangers to navigation, tropical storm, severe weather, ice accretion.  VDES could facilitate the provision of this information to both shore authorities and other vessels in the area.  Information exchange may be integrated with</w:t>
      </w:r>
      <w:r w:rsidR="00FA5F89" w:rsidRPr="00F55AD7">
        <w:rPr>
          <w:rFonts w:ascii="Calibri" w:hAnsi="Calibri"/>
        </w:rPr>
        <w:t>,</w:t>
      </w:r>
      <w:r w:rsidRPr="00F55AD7">
        <w:rPr>
          <w:rFonts w:ascii="Calibri" w:hAnsi="Calibri"/>
        </w:rPr>
        <w:t xml:space="preserve"> and portrayed on</w:t>
      </w:r>
      <w:r w:rsidR="00FA5F89" w:rsidRPr="00F55AD7">
        <w:rPr>
          <w:rFonts w:ascii="Calibri" w:hAnsi="Calibri"/>
        </w:rPr>
        <w:t>,</w:t>
      </w:r>
      <w:r w:rsidRPr="00F55AD7">
        <w:rPr>
          <w:rFonts w:ascii="Calibri" w:hAnsi="Calibri"/>
        </w:rPr>
        <w:t xml:space="preserve"> external systems onboard.</w:t>
      </w:r>
    </w:p>
    <w:p w14:paraId="3DBC7D30" w14:textId="3FB85B98" w:rsidR="00062874" w:rsidRPr="00F55AD7" w:rsidRDefault="00062874" w:rsidP="00062874">
      <w:pPr>
        <w:pStyle w:val="Heading2"/>
        <w:keepNext w:val="0"/>
        <w:keepLines w:val="0"/>
        <w:tabs>
          <w:tab w:val="clear" w:pos="0"/>
          <w:tab w:val="num" w:pos="851"/>
        </w:tabs>
        <w:spacing w:before="120" w:after="120" w:line="240" w:lineRule="auto"/>
        <w:ind w:right="0"/>
      </w:pPr>
      <w:bookmarkStart w:id="351" w:name="_Toc462254255"/>
      <w:bookmarkStart w:id="352" w:name="_Toc433739078"/>
      <w:bookmarkStart w:id="353" w:name="_Toc465163180"/>
      <w:r w:rsidRPr="00F55AD7">
        <w:t>Vessel Traffic Services</w:t>
      </w:r>
      <w:bookmarkEnd w:id="351"/>
      <w:bookmarkEnd w:id="352"/>
      <w:bookmarkEnd w:id="353"/>
    </w:p>
    <w:p w14:paraId="031B6140" w14:textId="77777777" w:rsidR="00062874" w:rsidRPr="00F55AD7" w:rsidRDefault="00062874" w:rsidP="00062874">
      <w:pPr>
        <w:pStyle w:val="BodyText"/>
        <w:rPr>
          <w:rFonts w:ascii="Calibri" w:hAnsi="Calibri"/>
        </w:rPr>
      </w:pPr>
      <w:r w:rsidRPr="00F55AD7">
        <w:rPr>
          <w:rFonts w:ascii="Calibri" w:hAnsi="Calibri"/>
        </w:rPr>
        <w:t>Vessel Traffic Services is included in SOLAS Chapter V, Regulation 12, with further information in IMO Resolution A.857(20).  Three key services provided by VTS are:</w:t>
      </w:r>
    </w:p>
    <w:p w14:paraId="4C6E7A50" w14:textId="2D41051C" w:rsidR="00062874" w:rsidRPr="00F55AD7" w:rsidRDefault="00062874" w:rsidP="00F55AD7">
      <w:pPr>
        <w:pStyle w:val="List1"/>
        <w:numPr>
          <w:ilvl w:val="0"/>
          <w:numId w:val="39"/>
        </w:numPr>
      </w:pPr>
      <w:r w:rsidRPr="00F55AD7">
        <w:t>Information Service</w:t>
      </w:r>
      <w:r w:rsidR="00F55AD7">
        <w:t>.</w:t>
      </w:r>
    </w:p>
    <w:p w14:paraId="45573365" w14:textId="326DC243" w:rsidR="00062874" w:rsidRPr="00F55AD7" w:rsidRDefault="00062874" w:rsidP="00F55AD7">
      <w:pPr>
        <w:pStyle w:val="List1"/>
      </w:pPr>
      <w:r w:rsidRPr="00F55AD7">
        <w:t>Navigational Assistance Service</w:t>
      </w:r>
      <w:r w:rsidR="00F55AD7">
        <w:t>.</w:t>
      </w:r>
    </w:p>
    <w:p w14:paraId="79C3963B" w14:textId="364DA043" w:rsidR="00062874" w:rsidRPr="00F55AD7" w:rsidRDefault="00F55AD7" w:rsidP="00F55AD7">
      <w:pPr>
        <w:pStyle w:val="List1"/>
      </w:pPr>
      <w:r>
        <w:t>Traffic organisation Service.</w:t>
      </w:r>
    </w:p>
    <w:p w14:paraId="5F6758EE" w14:textId="5B0A0C45" w:rsidR="00062874" w:rsidRPr="00F55AD7" w:rsidRDefault="00062874" w:rsidP="00062874">
      <w:pPr>
        <w:pStyle w:val="BodyText"/>
        <w:rPr>
          <w:rFonts w:ascii="Calibri" w:hAnsi="Calibri"/>
        </w:rPr>
      </w:pPr>
      <w:r w:rsidRPr="00F55AD7">
        <w:rPr>
          <w:rFonts w:ascii="Calibri" w:hAnsi="Calibri"/>
        </w:rPr>
        <w:t xml:space="preserve">An Information Service involves maintaining a traffic image and allows interaction with traffic and response to developing traffic situations. </w:t>
      </w:r>
      <w:r w:rsidR="00F55AD7">
        <w:rPr>
          <w:rFonts w:ascii="Calibri" w:hAnsi="Calibri"/>
        </w:rPr>
        <w:t xml:space="preserve"> </w:t>
      </w:r>
      <w:r w:rsidRPr="00F55AD7">
        <w:rPr>
          <w:rFonts w:ascii="Calibri" w:hAnsi="Calibri"/>
        </w:rPr>
        <w:t>An Information Service should provide essential and timely information to assist the on-board decision-making process.</w:t>
      </w:r>
    </w:p>
    <w:p w14:paraId="1ACB9A46" w14:textId="31784E7F" w:rsidR="00062874" w:rsidRPr="00F55AD7" w:rsidRDefault="00062874" w:rsidP="00062874">
      <w:pPr>
        <w:pStyle w:val="BodyText"/>
        <w:rPr>
          <w:rFonts w:ascii="Calibri" w:hAnsi="Calibri"/>
        </w:rPr>
      </w:pPr>
      <w:r w:rsidRPr="00F55AD7">
        <w:rPr>
          <w:rFonts w:ascii="Calibri" w:hAnsi="Calibri"/>
        </w:rPr>
        <w:t xml:space="preserve">Information required by the VTS can be both standardised (supported by templates) or specific to a situation.  </w:t>
      </w:r>
      <w:ins w:id="354" w:author="Jillian Carson-Jackson" w:date="2017-08-30T00:13:00Z">
        <w:r w:rsidR="006278E4">
          <w:rPr>
            <w:rFonts w:ascii="Calibri" w:hAnsi="Calibri"/>
          </w:rPr>
          <w:t xml:space="preserve">VTS </w:t>
        </w:r>
      </w:ins>
      <w:ins w:id="355" w:author="Jillian Carson-Jackson" w:date="2017-08-30T00:17:00Z">
        <w:r w:rsidR="00DB7E7C">
          <w:rPr>
            <w:rFonts w:ascii="Calibri" w:hAnsi="Calibri"/>
          </w:rPr>
          <w:t>could use</w:t>
        </w:r>
      </w:ins>
      <w:ins w:id="356" w:author="Jillian Carson-Jackson" w:date="2017-08-30T00:13:00Z">
        <w:r w:rsidR="006278E4">
          <w:rPr>
            <w:rFonts w:ascii="Calibri" w:hAnsi="Calibri"/>
          </w:rPr>
          <w:t xml:space="preserve"> both the addressed (unicast and multicast) and broadcast aspects of VDES.  </w:t>
        </w:r>
      </w:ins>
    </w:p>
    <w:p w14:paraId="0FEA33EB" w14:textId="39BC588D" w:rsidR="00062874" w:rsidRPr="00F55AD7" w:rsidRDefault="00062874" w:rsidP="00062874">
      <w:pPr>
        <w:pStyle w:val="BodyText"/>
        <w:rPr>
          <w:rFonts w:ascii="Calibri" w:hAnsi="Calibri"/>
        </w:rPr>
      </w:pPr>
      <w:r w:rsidRPr="00F55AD7">
        <w:rPr>
          <w:rFonts w:ascii="Calibri" w:hAnsi="Calibri"/>
        </w:rPr>
        <w:t xml:space="preserve">VTS involves maintaining a vessel traffic image, and relies on vessel tracking from sensors such as radar, AIS, CCTV, other VTS centres.  The vessel traffic image may be supplement with </w:t>
      </w:r>
      <w:r w:rsidR="00540D36" w:rsidRPr="00F55AD7">
        <w:rPr>
          <w:rFonts w:ascii="Calibri" w:hAnsi="Calibri"/>
        </w:rPr>
        <w:t>crowd-sourced</w:t>
      </w:r>
      <w:r w:rsidRPr="00F55AD7">
        <w:rPr>
          <w:rFonts w:ascii="Calibri" w:hAnsi="Calibri"/>
        </w:rPr>
        <w:t xml:space="preserve"> information from vessels data (sensor data from ships provided to the shore to e</w:t>
      </w:r>
      <w:r w:rsidR="00F55AD7">
        <w:rPr>
          <w:rFonts w:ascii="Calibri" w:hAnsi="Calibri"/>
        </w:rPr>
        <w:t>xpand the traffic image range).</w:t>
      </w:r>
    </w:p>
    <w:p w14:paraId="26D67299" w14:textId="33CB161B" w:rsidR="00062874" w:rsidRPr="00F55AD7" w:rsidRDefault="00062874" w:rsidP="00062874">
      <w:pPr>
        <w:pStyle w:val="BodyText"/>
        <w:rPr>
          <w:rFonts w:ascii="Calibri" w:hAnsi="Calibri"/>
        </w:rPr>
      </w:pPr>
      <w:r w:rsidRPr="00F55AD7">
        <w:rPr>
          <w:rFonts w:ascii="Calibri" w:hAnsi="Calibri"/>
        </w:rPr>
        <w:t>VTS also requires interaction with traffic to respond to</w:t>
      </w:r>
      <w:r w:rsidR="00F55AD7">
        <w:rPr>
          <w:rFonts w:ascii="Calibri" w:hAnsi="Calibri"/>
        </w:rPr>
        <w:t xml:space="preserve"> developing traffic situations.</w:t>
      </w:r>
    </w:p>
    <w:p w14:paraId="0BF72237" w14:textId="73DCC149" w:rsidR="00062874" w:rsidRPr="00F55AD7" w:rsidRDefault="00062874" w:rsidP="00062874">
      <w:pPr>
        <w:pStyle w:val="BodyText"/>
        <w:rPr>
          <w:rFonts w:ascii="Calibri" w:hAnsi="Calibri"/>
        </w:rPr>
      </w:pPr>
      <w:r w:rsidRPr="00F55AD7">
        <w:rPr>
          <w:rFonts w:ascii="Calibri" w:hAnsi="Calibri"/>
        </w:rPr>
        <w:t xml:space="preserve"> VTS relies on the ability to provide essential and timely information; monitor the actions of vessels in the VTS area, including monitoring routes and changes in route; interacting with other VTS centres in the region; interact with other po</w:t>
      </w:r>
      <w:r w:rsidR="00F55AD7">
        <w:rPr>
          <w:rFonts w:ascii="Calibri" w:hAnsi="Calibri"/>
        </w:rPr>
        <w:t>rt agencies (allied services).</w:t>
      </w:r>
    </w:p>
    <w:p w14:paraId="22E84829" w14:textId="735977CB" w:rsidR="00062874" w:rsidRPr="00F55AD7" w:rsidRDefault="00062874" w:rsidP="00062874">
      <w:pPr>
        <w:pStyle w:val="BodyText"/>
        <w:rPr>
          <w:rFonts w:ascii="Calibri" w:hAnsi="Calibri"/>
        </w:rPr>
      </w:pPr>
      <w:r w:rsidRPr="00F55AD7">
        <w:rPr>
          <w:rFonts w:ascii="Calibri" w:hAnsi="Calibri"/>
        </w:rPr>
        <w:t>Ports may also provide a specific Local Port Service (LPS) where it is deemed through a risk assessm</w:t>
      </w:r>
      <w:r w:rsidR="00F55AD7">
        <w:rPr>
          <w:rFonts w:ascii="Calibri" w:hAnsi="Calibri"/>
        </w:rPr>
        <w:t>ent that a VTS is not required.</w:t>
      </w:r>
    </w:p>
    <w:p w14:paraId="44251EDE" w14:textId="535FC51C" w:rsidR="00062874" w:rsidRPr="00F55AD7" w:rsidRDefault="00062874" w:rsidP="00062874">
      <w:pPr>
        <w:pStyle w:val="Heading3"/>
        <w:keepLines w:val="0"/>
        <w:tabs>
          <w:tab w:val="clear" w:pos="0"/>
          <w:tab w:val="num" w:pos="992"/>
        </w:tabs>
        <w:spacing w:line="240" w:lineRule="auto"/>
        <w:ind w:right="0"/>
      </w:pPr>
      <w:bookmarkStart w:id="357" w:name="_Toc462254256"/>
      <w:bookmarkStart w:id="358" w:name="_Toc465163181"/>
      <w:r w:rsidRPr="00F55AD7">
        <w:lastRenderedPageBreak/>
        <w:t>Scenario - Waterway Monitoring</w:t>
      </w:r>
      <w:bookmarkEnd w:id="357"/>
      <w:bookmarkEnd w:id="358"/>
    </w:p>
    <w:p w14:paraId="6B0DA6C6" w14:textId="47750C8C" w:rsidR="00DF76E9" w:rsidRPr="00F55AD7" w:rsidRDefault="00804736" w:rsidP="00DF76E9">
      <w:pPr>
        <w:pStyle w:val="BodyText"/>
      </w:pPr>
      <w:r w:rsidRPr="00F55AD7">
        <w:t xml:space="preserve">VTS provides monitoring and other services.  </w:t>
      </w:r>
      <w:r w:rsidRPr="00F55AD7">
        <w:rPr>
          <w:rFonts w:ascii="Calibri" w:hAnsi="Calibri"/>
        </w:rPr>
        <w:t>VDES may be used to monitor vessels and autonomously provide information to these vessels based on predetermined parameters as defined by the shore authority.  In addition, VDES may enable sharing of information on synthetic VTS targets from the VTS to vessels transiting the VTS area.  Information exchange may be integrated with, and portrayed on, external systems ashore and onboard.</w:t>
      </w:r>
    </w:p>
    <w:p w14:paraId="188271E8" w14:textId="4A55A9CC" w:rsidR="00062874" w:rsidRPr="00F55AD7" w:rsidRDefault="00062874" w:rsidP="00062874">
      <w:pPr>
        <w:pStyle w:val="Heading3"/>
        <w:keepLines w:val="0"/>
        <w:tabs>
          <w:tab w:val="clear" w:pos="0"/>
          <w:tab w:val="num" w:pos="992"/>
        </w:tabs>
        <w:spacing w:line="240" w:lineRule="auto"/>
        <w:ind w:right="0"/>
      </w:pPr>
      <w:bookmarkStart w:id="359" w:name="_Toc462254257"/>
      <w:bookmarkStart w:id="360" w:name="_Toc465163182"/>
      <w:r w:rsidRPr="00F55AD7">
        <w:t>Scenario - Information Service</w:t>
      </w:r>
      <w:bookmarkEnd w:id="359"/>
      <w:bookmarkEnd w:id="360"/>
    </w:p>
    <w:p w14:paraId="21E4816A" w14:textId="1C19A063" w:rsidR="00804736" w:rsidRPr="00F55AD7" w:rsidRDefault="00804736" w:rsidP="00804736">
      <w:pPr>
        <w:pStyle w:val="BodyText"/>
      </w:pPr>
      <w:r w:rsidRPr="00F55AD7">
        <w:rPr>
          <w:rFonts w:ascii="Calibri" w:hAnsi="Calibri"/>
        </w:rPr>
        <w:t>Information Service (INS) is provided by broadcasting information at fixed times and intervals or when deemed necessary by the VTS</w:t>
      </w:r>
      <w:r w:rsidR="00FA5F89" w:rsidRPr="00F55AD7">
        <w:rPr>
          <w:rFonts w:ascii="Calibri" w:hAnsi="Calibri"/>
        </w:rPr>
        <w:t>,</w:t>
      </w:r>
      <w:r w:rsidRPr="00F55AD7">
        <w:rPr>
          <w:rFonts w:ascii="Calibri" w:hAnsi="Calibri"/>
        </w:rPr>
        <w:t xml:space="preserve"> or at the request of a vessel.  The information provided may include safety information as previously defined.  Additional information could include specific limitations for navigation in the VTS area (for example manoeuvrability limitations; draft restrictions; channel closures; diving operations).  Information exchange may be integrated with, and portrayed on, external systems ashore and onboard.</w:t>
      </w:r>
    </w:p>
    <w:p w14:paraId="08189A99" w14:textId="6B20911D" w:rsidR="00062874" w:rsidRPr="00F55AD7" w:rsidRDefault="00062874" w:rsidP="00062874">
      <w:pPr>
        <w:pStyle w:val="Heading3"/>
        <w:keepLines w:val="0"/>
        <w:tabs>
          <w:tab w:val="clear" w:pos="0"/>
          <w:tab w:val="num" w:pos="992"/>
        </w:tabs>
        <w:spacing w:line="240" w:lineRule="auto"/>
        <w:ind w:right="0"/>
      </w:pPr>
      <w:bookmarkStart w:id="361" w:name="_Toc462254258"/>
      <w:bookmarkStart w:id="362" w:name="_Toc465163183"/>
      <w:r w:rsidRPr="00F55AD7">
        <w:t>Scenario - Navigational Assistance Service</w:t>
      </w:r>
      <w:bookmarkEnd w:id="361"/>
      <w:bookmarkEnd w:id="362"/>
      <w:r w:rsidRPr="00F55AD7">
        <w:t xml:space="preserve"> </w:t>
      </w:r>
    </w:p>
    <w:p w14:paraId="5B6C0536" w14:textId="5F7B9C58" w:rsidR="00804736" w:rsidRPr="00F55AD7" w:rsidRDefault="00804736" w:rsidP="00804736">
      <w:pPr>
        <w:pStyle w:val="BodyText"/>
      </w:pPr>
      <w:r w:rsidRPr="00F55AD7">
        <w:rPr>
          <w:rFonts w:ascii="Calibri" w:hAnsi="Calibri"/>
        </w:rPr>
        <w:t xml:space="preserve">The navigational assistance service (NAS) is defined by IMO as </w:t>
      </w:r>
      <w:r w:rsidR="00FA5F89" w:rsidRPr="00F55AD7">
        <w:rPr>
          <w:rFonts w:ascii="Calibri" w:hAnsi="Calibri"/>
          <w:b/>
          <w:bCs/>
        </w:rPr>
        <w:t>‘</w:t>
      </w:r>
      <w:r w:rsidRPr="00F55AD7">
        <w:rPr>
          <w:rFonts w:ascii="Calibri" w:hAnsi="Calibri"/>
        </w:rPr>
        <w:t>a service to assist on-board navigational decision-making and to monitor its effects</w:t>
      </w:r>
      <w:r w:rsidR="00FA5F89" w:rsidRPr="00F55AD7">
        <w:rPr>
          <w:rFonts w:ascii="Calibri" w:hAnsi="Calibri"/>
          <w:b/>
          <w:bCs/>
        </w:rPr>
        <w:t>’</w:t>
      </w:r>
      <w:r w:rsidRPr="00F55AD7">
        <w:rPr>
          <w:rFonts w:ascii="Calibri" w:hAnsi="Calibri"/>
          <w:b/>
          <w:bCs/>
        </w:rPr>
        <w:t xml:space="preserve">.  </w:t>
      </w:r>
      <w:r w:rsidRPr="00F55AD7">
        <w:rPr>
          <w:rFonts w:ascii="Calibri" w:hAnsi="Calibri"/>
        </w:rPr>
        <w:t>NAS may be provided on request by a vessel in circumstances such as equipment failure or navigational unfamiliarity.  VDES could be used in the exchange of information during</w:t>
      </w:r>
      <w:r w:rsidR="008A5435" w:rsidRPr="00F55AD7">
        <w:rPr>
          <w:rFonts w:ascii="Calibri" w:hAnsi="Calibri"/>
        </w:rPr>
        <w:t xml:space="preserve"> </w:t>
      </w:r>
      <w:r w:rsidRPr="00F55AD7">
        <w:rPr>
          <w:rFonts w:ascii="Calibri" w:hAnsi="Calibri"/>
        </w:rPr>
        <w:t>the provision of NAS.  Information exchange may be integrated with, and portrayed on, external systems ashore and onboard.</w:t>
      </w:r>
    </w:p>
    <w:p w14:paraId="13EE1959" w14:textId="1E2AA7F2" w:rsidR="00062874" w:rsidRPr="00F55AD7" w:rsidRDefault="00062874" w:rsidP="00062874">
      <w:pPr>
        <w:pStyle w:val="Heading3"/>
        <w:keepLines w:val="0"/>
        <w:tabs>
          <w:tab w:val="clear" w:pos="0"/>
          <w:tab w:val="num" w:pos="992"/>
        </w:tabs>
        <w:spacing w:line="240" w:lineRule="auto"/>
        <w:ind w:right="0"/>
      </w:pPr>
      <w:bookmarkStart w:id="363" w:name="_Toc462254259"/>
      <w:bookmarkStart w:id="364" w:name="_Toc465163184"/>
      <w:r w:rsidRPr="00F55AD7">
        <w:t>Scenario - Traffic Organisation Service</w:t>
      </w:r>
      <w:bookmarkEnd w:id="363"/>
      <w:bookmarkEnd w:id="364"/>
    </w:p>
    <w:p w14:paraId="39875987" w14:textId="073ABDC9" w:rsidR="00804736" w:rsidRPr="00F55AD7" w:rsidRDefault="00804736" w:rsidP="00804736">
      <w:pPr>
        <w:pStyle w:val="BodyText"/>
      </w:pPr>
      <w:r w:rsidRPr="00F55AD7">
        <w:rPr>
          <w:rFonts w:ascii="Calibri" w:hAnsi="Calibri"/>
        </w:rPr>
        <w:t xml:space="preserve">The traffic organisation service (TOS) is defined by IMO as </w:t>
      </w:r>
      <w:r w:rsidR="00FA5F89" w:rsidRPr="00F55AD7">
        <w:rPr>
          <w:rFonts w:ascii="Calibri" w:hAnsi="Calibri"/>
          <w:b/>
          <w:bCs/>
        </w:rPr>
        <w:t>‘</w:t>
      </w:r>
      <w:r w:rsidRPr="00F55AD7">
        <w:rPr>
          <w:rFonts w:ascii="Calibri" w:hAnsi="Calibri"/>
        </w:rPr>
        <w:t>a service to prevent the development of dangerous maritime traffic situations and to provide for the safe and efficient movement of vessel traffic within the VTS area</w:t>
      </w:r>
      <w:r w:rsidR="00FA5F89" w:rsidRPr="00F55AD7">
        <w:rPr>
          <w:rFonts w:ascii="Calibri" w:hAnsi="Calibri"/>
        </w:rPr>
        <w:t>’</w:t>
      </w:r>
      <w:r w:rsidRPr="00F55AD7">
        <w:rPr>
          <w:rFonts w:ascii="Calibri" w:hAnsi="Calibri"/>
        </w:rPr>
        <w:t xml:space="preserve">.  The purpose of the TOS is to prevent hazardous situations from developing and to ensure safe and efficient navigation through the VTS area. </w:t>
      </w:r>
      <w:r w:rsidR="008A5435" w:rsidRPr="00F55AD7">
        <w:rPr>
          <w:rFonts w:ascii="Calibri" w:hAnsi="Calibri"/>
        </w:rPr>
        <w:t xml:space="preserve"> VDES could be used to exchange this information.  Information exchange may be integrated with, and portrayed on, external systems ashore and onboard.</w:t>
      </w:r>
    </w:p>
    <w:p w14:paraId="2935EB9D" w14:textId="3F5C3846" w:rsidR="00062874" w:rsidRPr="00F55AD7" w:rsidRDefault="00062874" w:rsidP="00062874">
      <w:pPr>
        <w:pStyle w:val="Heading2"/>
        <w:keepNext w:val="0"/>
        <w:keepLines w:val="0"/>
        <w:tabs>
          <w:tab w:val="clear" w:pos="0"/>
          <w:tab w:val="num" w:pos="851"/>
        </w:tabs>
        <w:spacing w:before="120" w:after="120" w:line="240" w:lineRule="auto"/>
        <w:ind w:right="0"/>
      </w:pPr>
      <w:bookmarkStart w:id="365" w:name="_Toc462254260"/>
      <w:bookmarkStart w:id="366" w:name="_Toc433739079"/>
      <w:bookmarkStart w:id="367" w:name="_Toc465163185"/>
      <w:r w:rsidRPr="00F55AD7">
        <w:t>Charts and Publications</w:t>
      </w:r>
      <w:bookmarkEnd w:id="365"/>
      <w:bookmarkEnd w:id="366"/>
      <w:bookmarkEnd w:id="367"/>
    </w:p>
    <w:p w14:paraId="149CA50E" w14:textId="62707C87" w:rsidR="00062874" w:rsidRPr="00F55AD7" w:rsidRDefault="00062874" w:rsidP="00062874">
      <w:pPr>
        <w:pStyle w:val="BodyText"/>
        <w:rPr>
          <w:rFonts w:ascii="Calibri" w:hAnsi="Calibri"/>
        </w:rPr>
      </w:pPr>
      <w:r w:rsidRPr="00F55AD7">
        <w:rPr>
          <w:rFonts w:ascii="Calibri" w:hAnsi="Calibri"/>
        </w:rPr>
        <w:t>IMO SOLAS Chapter V, Regulation 27 (nautical charts and nautical publications) notes that charts and publications necessary for the intended voyage sha</w:t>
      </w:r>
      <w:r w:rsidR="00F55AD7">
        <w:rPr>
          <w:rFonts w:ascii="Calibri" w:hAnsi="Calibri"/>
        </w:rPr>
        <w:t>ll be adequate and up to date.</w:t>
      </w:r>
      <w:ins w:id="368" w:author="Jillian Carson-Jackson" w:date="2017-08-30T00:14:00Z">
        <w:r w:rsidR="00DB7E7C">
          <w:rPr>
            <w:rFonts w:ascii="Calibri" w:hAnsi="Calibri"/>
          </w:rPr>
          <w:t xml:space="preserve">  Provision of information on charts and publications </w:t>
        </w:r>
      </w:ins>
      <w:ins w:id="369" w:author="Jillian Carson-Jackson" w:date="2017-08-30T00:17:00Z">
        <w:r w:rsidR="00DB7E7C">
          <w:rPr>
            <w:rFonts w:ascii="Calibri" w:hAnsi="Calibri"/>
          </w:rPr>
          <w:t>could</w:t>
        </w:r>
      </w:ins>
      <w:ins w:id="370" w:author="Jillian Carson-Jackson" w:date="2017-08-30T00:14:00Z">
        <w:r w:rsidR="00DB7E7C">
          <w:rPr>
            <w:rFonts w:ascii="Calibri" w:hAnsi="Calibri"/>
          </w:rPr>
          <w:t xml:space="preserve"> </w:t>
        </w:r>
      </w:ins>
      <w:ins w:id="371" w:author="Jillian Carson-Jackson" w:date="2017-08-30T00:18:00Z">
        <w:r w:rsidR="00DB7E7C">
          <w:rPr>
            <w:rFonts w:ascii="Calibri" w:hAnsi="Calibri"/>
          </w:rPr>
          <w:t>use</w:t>
        </w:r>
      </w:ins>
      <w:ins w:id="372" w:author="Jillian Carson-Jackson" w:date="2017-08-30T00:14:00Z">
        <w:r w:rsidR="00DB7E7C">
          <w:rPr>
            <w:rFonts w:ascii="Calibri" w:hAnsi="Calibri"/>
          </w:rPr>
          <w:t xml:space="preserve"> the addressed (multicast) and broadcast aspects of VDES</w:t>
        </w:r>
      </w:ins>
    </w:p>
    <w:p w14:paraId="5874B458" w14:textId="3DC24110" w:rsidR="00062874" w:rsidRPr="00F55AD7" w:rsidRDefault="00062874" w:rsidP="00062874">
      <w:pPr>
        <w:pStyle w:val="BodyText"/>
        <w:rPr>
          <w:rFonts w:ascii="Calibri" w:hAnsi="Calibri"/>
        </w:rPr>
      </w:pPr>
      <w:r w:rsidRPr="00F55AD7">
        <w:rPr>
          <w:rFonts w:ascii="Calibri" w:hAnsi="Calibri"/>
        </w:rPr>
        <w:t xml:space="preserve">The aim of nautical chart and publication services are to safeguard navigation at sea by providing information such as nature and form of the coast, water depth, tides table, obstructions and other dangers to navigation, location </w:t>
      </w:r>
      <w:r w:rsidR="00F55AD7">
        <w:rPr>
          <w:rFonts w:ascii="Calibri" w:hAnsi="Calibri"/>
        </w:rPr>
        <w:t>and type of aids to navigation.</w:t>
      </w:r>
    </w:p>
    <w:p w14:paraId="10377EE5" w14:textId="192A08BD" w:rsidR="00062874" w:rsidRPr="00F55AD7" w:rsidRDefault="00062874" w:rsidP="00062874">
      <w:pPr>
        <w:pStyle w:val="BodyText"/>
        <w:rPr>
          <w:rFonts w:ascii="Calibri" w:hAnsi="Calibri"/>
        </w:rPr>
      </w:pPr>
      <w:r w:rsidRPr="00F55AD7">
        <w:rPr>
          <w:rFonts w:ascii="Calibri" w:hAnsi="Calibri"/>
        </w:rPr>
        <w:t>The nautical chart and publication services ensure the official distribution, update and licensing of electronic charts and publicati</w:t>
      </w:r>
      <w:r w:rsidR="00F55AD7">
        <w:rPr>
          <w:rFonts w:ascii="Calibri" w:hAnsi="Calibri"/>
        </w:rPr>
        <w:t>ons to vessels and other users.</w:t>
      </w:r>
    </w:p>
    <w:p w14:paraId="3C0BD263" w14:textId="55745BF8" w:rsidR="00062874" w:rsidRPr="00F55AD7" w:rsidRDefault="00062874" w:rsidP="00062874">
      <w:pPr>
        <w:pStyle w:val="BodyText"/>
        <w:rPr>
          <w:rFonts w:ascii="Calibri" w:hAnsi="Calibri"/>
        </w:rPr>
      </w:pPr>
      <w:r w:rsidRPr="00F55AD7">
        <w:rPr>
          <w:rFonts w:ascii="Calibri" w:hAnsi="Calibri"/>
        </w:rPr>
        <w:t>Nautical publications include list of lights, sailing directions</w:t>
      </w:r>
      <w:r w:rsidR="00F55AD7">
        <w:rPr>
          <w:rFonts w:ascii="Calibri" w:hAnsi="Calibri"/>
        </w:rPr>
        <w:t>, tide and current tables, etc.</w:t>
      </w:r>
    </w:p>
    <w:p w14:paraId="2C92E679" w14:textId="4BF3BC88" w:rsidR="00062874" w:rsidRPr="00F55AD7" w:rsidRDefault="00062874" w:rsidP="00062874">
      <w:pPr>
        <w:pStyle w:val="BodyText"/>
        <w:rPr>
          <w:rFonts w:ascii="Calibri" w:hAnsi="Calibri"/>
        </w:rPr>
      </w:pPr>
      <w:r w:rsidRPr="00F55AD7">
        <w:rPr>
          <w:rFonts w:ascii="Calibri" w:hAnsi="Calibri"/>
        </w:rPr>
        <w:t>There may be a requirement for a ‘user pay’ aspect for som</w:t>
      </w:r>
      <w:r w:rsidR="00F55AD7">
        <w:rPr>
          <w:rFonts w:ascii="Calibri" w:hAnsi="Calibri"/>
        </w:rPr>
        <w:t>e services (i.e. ENC updates).</w:t>
      </w:r>
    </w:p>
    <w:p w14:paraId="1AA086E0" w14:textId="614F6ED8" w:rsidR="00062874" w:rsidRPr="00F55AD7" w:rsidRDefault="00062874" w:rsidP="00062874">
      <w:pPr>
        <w:pStyle w:val="Heading3"/>
        <w:keepLines w:val="0"/>
        <w:tabs>
          <w:tab w:val="clear" w:pos="0"/>
          <w:tab w:val="num" w:pos="992"/>
        </w:tabs>
        <w:spacing w:line="240" w:lineRule="auto"/>
        <w:ind w:right="0"/>
      </w:pPr>
      <w:bookmarkStart w:id="373" w:name="_Toc462254261"/>
      <w:bookmarkStart w:id="374" w:name="_Toc465163186"/>
      <w:r w:rsidRPr="00F55AD7">
        <w:t>Scenario - Updates linked to a ships’ route</w:t>
      </w:r>
      <w:bookmarkEnd w:id="373"/>
      <w:bookmarkEnd w:id="374"/>
    </w:p>
    <w:p w14:paraId="2A9D238A" w14:textId="13808016" w:rsidR="0081117E" w:rsidRPr="00F55AD7" w:rsidRDefault="0081117E" w:rsidP="0081117E">
      <w:pPr>
        <w:pStyle w:val="BodyText"/>
      </w:pPr>
      <w:r w:rsidRPr="00F55AD7">
        <w:t xml:space="preserve">An example of this would be a vessel proceeding to a specific location.  </w:t>
      </w:r>
      <w:r w:rsidRPr="00F55AD7">
        <w:rPr>
          <w:rFonts w:ascii="Calibri" w:hAnsi="Calibri"/>
        </w:rPr>
        <w:t>At the time of sailing, the vessel had all required charts and publications for the voyage.  These charts and publications were the most up to date at the time of sailing, however some information may have changed during the voyage.  Updated information could be provided through VDES as the vessel as it continues on its voyage, providing information based on the route of the vessel, and limiting the updates to only that information that has changed.  Information exchange may be integrated with, and portrayed on, external systems ashore and onboard.</w:t>
      </w:r>
    </w:p>
    <w:p w14:paraId="363E1724" w14:textId="77777777" w:rsidR="00062874" w:rsidRPr="00F55AD7" w:rsidRDefault="00062874" w:rsidP="00062874">
      <w:pPr>
        <w:pStyle w:val="Heading2"/>
        <w:keepNext w:val="0"/>
        <w:keepLines w:val="0"/>
        <w:tabs>
          <w:tab w:val="clear" w:pos="0"/>
          <w:tab w:val="num" w:pos="851"/>
        </w:tabs>
        <w:spacing w:before="120" w:after="120" w:line="240" w:lineRule="auto"/>
        <w:ind w:right="0"/>
      </w:pPr>
      <w:bookmarkStart w:id="375" w:name="_Toc462254262"/>
      <w:bookmarkStart w:id="376" w:name="_Toc465163187"/>
      <w:bookmarkStart w:id="377" w:name="_Toc433739080"/>
      <w:r w:rsidRPr="00F55AD7">
        <w:t>Route Exchange</w:t>
      </w:r>
      <w:bookmarkEnd w:id="375"/>
      <w:bookmarkEnd w:id="376"/>
      <w:r w:rsidRPr="00F55AD7">
        <w:t xml:space="preserve"> </w:t>
      </w:r>
      <w:bookmarkEnd w:id="377"/>
    </w:p>
    <w:p w14:paraId="070A8B9C" w14:textId="4FE7AD2C" w:rsidR="00062874" w:rsidRPr="00F55AD7" w:rsidRDefault="00062874" w:rsidP="00062874">
      <w:pPr>
        <w:pStyle w:val="BodyText"/>
        <w:rPr>
          <w:rFonts w:ascii="Calibri" w:hAnsi="Calibri"/>
        </w:rPr>
      </w:pPr>
      <w:r w:rsidRPr="00F55AD7">
        <w:rPr>
          <w:rFonts w:ascii="Calibri" w:hAnsi="Calibri"/>
        </w:rPr>
        <w:lastRenderedPageBreak/>
        <w:t>The development of e-navigation has highlighted the opportunity to make effective use of digital data exchange to support safe and efficient vessel movements.  Projects such as Mona Lisa, EfficienSea and ACCSEAS have included the development of route exchange.  (IEC 61174 edition 4 annex S refers</w:t>
      </w:r>
      <w:r w:rsidR="00933EE0">
        <w:rPr>
          <w:rFonts w:ascii="Calibri" w:hAnsi="Calibri"/>
        </w:rPr>
        <w:t>.</w:t>
      </w:r>
      <w:r w:rsidRPr="00F55AD7">
        <w:rPr>
          <w:rFonts w:ascii="Calibri" w:hAnsi="Calibri"/>
        </w:rPr>
        <w:t>)</w:t>
      </w:r>
    </w:p>
    <w:p w14:paraId="3A9A96BF" w14:textId="2CEA861D" w:rsidR="00062874" w:rsidRPr="00F55AD7" w:rsidRDefault="00062874" w:rsidP="00062874">
      <w:pPr>
        <w:pStyle w:val="BodyText"/>
        <w:rPr>
          <w:rFonts w:ascii="Calibri" w:hAnsi="Calibri"/>
        </w:rPr>
      </w:pPr>
      <w:r w:rsidRPr="00F55AD7">
        <w:rPr>
          <w:rFonts w:ascii="Calibri" w:hAnsi="Calibri"/>
        </w:rPr>
        <w:t>Route exchange could enhance safety by providing early indication of changes in route which may be due to fatigue, weather conditions, or condition of the</w:t>
      </w:r>
      <w:r w:rsidR="00933EE0">
        <w:rPr>
          <w:rFonts w:ascii="Calibri" w:hAnsi="Calibri"/>
        </w:rPr>
        <w:t xml:space="preserve"> vessel (possible malfunction).</w:t>
      </w:r>
    </w:p>
    <w:p w14:paraId="5795E445" w14:textId="5D879AB2" w:rsidR="00062874" w:rsidRPr="00F55AD7" w:rsidRDefault="00062874" w:rsidP="00062874">
      <w:pPr>
        <w:pStyle w:val="BodyText"/>
        <w:rPr>
          <w:rFonts w:ascii="Calibri" w:hAnsi="Calibri"/>
        </w:rPr>
      </w:pPr>
      <w:r w:rsidRPr="00F55AD7">
        <w:rPr>
          <w:rFonts w:ascii="Calibri" w:hAnsi="Calibri"/>
        </w:rPr>
        <w:t xml:space="preserve">The use of route exchange could assist with fleet management, whereby information on routes can be exchanged with shore personnel as well </w:t>
      </w:r>
      <w:r w:rsidR="00933EE0">
        <w:rPr>
          <w:rFonts w:ascii="Calibri" w:hAnsi="Calibri"/>
        </w:rPr>
        <w:t>as other vessels in the fleet.</w:t>
      </w:r>
    </w:p>
    <w:p w14:paraId="2C62FE77" w14:textId="4C6F31A9" w:rsidR="00062874" w:rsidRPr="00F55AD7" w:rsidRDefault="00062874" w:rsidP="00062874">
      <w:pPr>
        <w:pStyle w:val="BodyText"/>
        <w:rPr>
          <w:rFonts w:ascii="Calibri" w:hAnsi="Calibri"/>
        </w:rPr>
      </w:pPr>
      <w:r w:rsidRPr="00F55AD7">
        <w:rPr>
          <w:rFonts w:ascii="Calibri" w:hAnsi="Calibri"/>
        </w:rPr>
        <w:t>In addition, the use of route exchange could assist with route and speed optimisation based on weather and currents; just in time a</w:t>
      </w:r>
      <w:r w:rsidR="00933EE0">
        <w:rPr>
          <w:rFonts w:ascii="Calibri" w:hAnsi="Calibri"/>
        </w:rPr>
        <w:t>rrival and traffic congestion.</w:t>
      </w:r>
    </w:p>
    <w:p w14:paraId="6CC8D513" w14:textId="5F5DDA9C" w:rsidR="00062874" w:rsidRPr="00F55AD7" w:rsidRDefault="00062874" w:rsidP="00062874">
      <w:pPr>
        <w:pStyle w:val="BodyText"/>
        <w:rPr>
          <w:rFonts w:ascii="Calibri" w:hAnsi="Calibri"/>
        </w:rPr>
      </w:pPr>
      <w:del w:id="378" w:author="Jillian Carson-Jackson" w:date="2017-08-30T00:15:00Z">
        <w:r w:rsidRPr="00F55AD7" w:rsidDel="00DB7E7C">
          <w:rPr>
            <w:rFonts w:ascii="Calibri" w:hAnsi="Calibri"/>
          </w:rPr>
          <w:delText>VDES has the ability to provide the communications medium for digital data exchange.</w:delText>
        </w:r>
      </w:del>
      <w:ins w:id="379" w:author="Jillian Carson-Jackson" w:date="2017-08-30T00:15:00Z">
        <w:r w:rsidR="00DB7E7C">
          <w:rPr>
            <w:rFonts w:ascii="Calibri" w:hAnsi="Calibri"/>
          </w:rPr>
          <w:t xml:space="preserve">Route exchange </w:t>
        </w:r>
      </w:ins>
      <w:ins w:id="380" w:author="Jillian Carson-Jackson" w:date="2017-08-30T00:17:00Z">
        <w:r w:rsidR="00DB7E7C">
          <w:rPr>
            <w:rFonts w:ascii="Calibri" w:hAnsi="Calibri"/>
          </w:rPr>
          <w:t>could</w:t>
        </w:r>
      </w:ins>
      <w:ins w:id="381" w:author="Jillian Carson-Jackson" w:date="2017-08-30T00:15:00Z">
        <w:r w:rsidR="00DB7E7C">
          <w:rPr>
            <w:rFonts w:ascii="Calibri" w:hAnsi="Calibri"/>
          </w:rPr>
          <w:t xml:space="preserve"> take advantage of the addressed (unicast and multicast) and broadcast aspects of VDES</w:t>
        </w:r>
      </w:ins>
    </w:p>
    <w:p w14:paraId="6FA31C6E" w14:textId="486ED53F" w:rsidR="00062874" w:rsidRPr="00F55AD7" w:rsidRDefault="00062874" w:rsidP="00062874">
      <w:pPr>
        <w:pStyle w:val="Heading3"/>
        <w:keepLines w:val="0"/>
        <w:tabs>
          <w:tab w:val="clear" w:pos="0"/>
          <w:tab w:val="num" w:pos="992"/>
        </w:tabs>
        <w:spacing w:line="240" w:lineRule="auto"/>
        <w:ind w:right="0"/>
      </w:pPr>
      <w:bookmarkStart w:id="382" w:name="_Toc465163188"/>
      <w:bookmarkStart w:id="383" w:name="_Toc462254263"/>
      <w:r w:rsidRPr="00F55AD7">
        <w:t>Scenario - Ship to Ship</w:t>
      </w:r>
      <w:bookmarkEnd w:id="382"/>
      <w:r w:rsidRPr="00F55AD7">
        <w:t xml:space="preserve"> </w:t>
      </w:r>
      <w:bookmarkEnd w:id="383"/>
    </w:p>
    <w:p w14:paraId="7A9D2FB5" w14:textId="2EFC840F" w:rsidR="00062874" w:rsidRPr="00933EE0" w:rsidRDefault="00641794" w:rsidP="00933EE0">
      <w:pPr>
        <w:pStyle w:val="BodyText"/>
      </w:pPr>
      <w:r w:rsidRPr="00F55AD7">
        <w:t xml:space="preserve">This scenario is outside of VTS coverage areas, noting that within a VTS area, route exchange would be through the VTS.  </w:t>
      </w:r>
      <w:r w:rsidRPr="00F55AD7">
        <w:rPr>
          <w:rFonts w:ascii="Calibri" w:hAnsi="Calibri"/>
        </w:rPr>
        <w:t>Ship to ship route exchange would assist vessels on a transit by predicting when interactions may occur.  VDES could assist in the exchange of digital data to facilitat</w:t>
      </w:r>
      <w:r w:rsidR="00933EE0">
        <w:rPr>
          <w:rFonts w:ascii="Calibri" w:hAnsi="Calibri"/>
        </w:rPr>
        <w:t>e ship to ship route exchange.</w:t>
      </w:r>
    </w:p>
    <w:p w14:paraId="7B3C3C9E" w14:textId="3FFE6775" w:rsidR="00062874" w:rsidRPr="00F55AD7" w:rsidRDefault="00062874" w:rsidP="00062874">
      <w:pPr>
        <w:pStyle w:val="Heading3"/>
        <w:keepLines w:val="0"/>
        <w:tabs>
          <w:tab w:val="clear" w:pos="0"/>
          <w:tab w:val="num" w:pos="992"/>
        </w:tabs>
        <w:spacing w:line="240" w:lineRule="auto"/>
        <w:ind w:right="0"/>
      </w:pPr>
      <w:bookmarkStart w:id="384" w:name="_Toc462254264"/>
      <w:bookmarkStart w:id="385" w:name="_Toc465163189"/>
      <w:r w:rsidRPr="00F55AD7">
        <w:t>Scenario - Ship to Shore</w:t>
      </w:r>
      <w:bookmarkEnd w:id="384"/>
      <w:bookmarkEnd w:id="385"/>
      <w:r w:rsidRPr="00F55AD7">
        <w:t xml:space="preserve"> </w:t>
      </w:r>
    </w:p>
    <w:p w14:paraId="1DD3B704" w14:textId="76C31270" w:rsidR="00641794" w:rsidRPr="00F55AD7" w:rsidRDefault="00641794" w:rsidP="00641794">
      <w:pPr>
        <w:pStyle w:val="BodyText"/>
      </w:pPr>
      <w:r w:rsidRPr="00F55AD7">
        <w:rPr>
          <w:rFonts w:ascii="Calibri" w:hAnsi="Calibri"/>
        </w:rPr>
        <w:t xml:space="preserve">To inform shipping and other waterway users of possible hazardous situations shore authorities need information about the intentions of the waterway users, such as their intended route. </w:t>
      </w:r>
      <w:r w:rsidR="00933EE0">
        <w:rPr>
          <w:rFonts w:ascii="Calibri" w:hAnsi="Calibri"/>
        </w:rPr>
        <w:t xml:space="preserve"> </w:t>
      </w:r>
      <w:r w:rsidRPr="00F55AD7">
        <w:rPr>
          <w:rFonts w:ascii="Calibri" w:hAnsi="Calibri"/>
        </w:rPr>
        <w:t xml:space="preserve">Based on this information the authorities could organize traffic and, when needed, recommend other routes/possibilities for a safer passage </w:t>
      </w:r>
      <w:r w:rsidR="009D6B98" w:rsidRPr="00F55AD7">
        <w:rPr>
          <w:rFonts w:ascii="Calibri" w:hAnsi="Calibri"/>
        </w:rPr>
        <w:t>and</w:t>
      </w:r>
      <w:r w:rsidRPr="00F55AD7">
        <w:rPr>
          <w:rFonts w:ascii="Calibri" w:hAnsi="Calibri"/>
        </w:rPr>
        <w:t xml:space="preserve"> also </w:t>
      </w:r>
      <w:r w:rsidR="009D6B98" w:rsidRPr="00F55AD7">
        <w:rPr>
          <w:rFonts w:ascii="Calibri" w:hAnsi="Calibri"/>
        </w:rPr>
        <w:t>provide</w:t>
      </w:r>
      <w:r w:rsidRPr="00F55AD7">
        <w:rPr>
          <w:rFonts w:ascii="Calibri" w:hAnsi="Calibri"/>
        </w:rPr>
        <w:t xml:space="preserve"> information about the waterway.</w:t>
      </w:r>
    </w:p>
    <w:p w14:paraId="6B8FEC69" w14:textId="4CB13750" w:rsidR="00062874" w:rsidRPr="00F55AD7" w:rsidRDefault="00062874" w:rsidP="00062874">
      <w:pPr>
        <w:pStyle w:val="Heading3"/>
        <w:keepLines w:val="0"/>
        <w:tabs>
          <w:tab w:val="clear" w:pos="0"/>
          <w:tab w:val="num" w:pos="992"/>
        </w:tabs>
        <w:spacing w:line="240" w:lineRule="auto"/>
        <w:ind w:right="0"/>
      </w:pPr>
      <w:bookmarkStart w:id="386" w:name="_Toc462254265"/>
      <w:bookmarkStart w:id="387" w:name="_Toc465163190"/>
      <w:r w:rsidRPr="00F55AD7">
        <w:t>Scenario - Shore to Ship</w:t>
      </w:r>
      <w:bookmarkEnd w:id="386"/>
      <w:bookmarkEnd w:id="387"/>
      <w:r w:rsidRPr="00F55AD7">
        <w:t xml:space="preserve"> </w:t>
      </w:r>
    </w:p>
    <w:p w14:paraId="45A3D81F" w14:textId="3E660A4A" w:rsidR="00641794" w:rsidRPr="00F55AD7" w:rsidRDefault="00641794" w:rsidP="00641794">
      <w:pPr>
        <w:pStyle w:val="BodyText"/>
      </w:pPr>
      <w:r w:rsidRPr="00F55AD7">
        <w:rPr>
          <w:rFonts w:ascii="Calibri" w:hAnsi="Calibri"/>
        </w:rPr>
        <w:t>Before ships enter a sea area monitored by a shore authority</w:t>
      </w:r>
      <w:r w:rsidR="009D6B98" w:rsidRPr="00F55AD7">
        <w:rPr>
          <w:rFonts w:ascii="Calibri" w:hAnsi="Calibri"/>
        </w:rPr>
        <w:t>,</w:t>
      </w:r>
      <w:r w:rsidRPr="00F55AD7">
        <w:rPr>
          <w:rFonts w:ascii="Calibri" w:hAnsi="Calibri"/>
        </w:rPr>
        <w:t xml:space="preserve"> information about this area could be provided to assist in a safe and efficient passage. </w:t>
      </w:r>
      <w:r w:rsidR="00933EE0">
        <w:rPr>
          <w:rFonts w:ascii="Calibri" w:hAnsi="Calibri"/>
        </w:rPr>
        <w:t xml:space="preserve"> </w:t>
      </w:r>
      <w:r w:rsidRPr="00F55AD7">
        <w:rPr>
          <w:rFonts w:ascii="Calibri" w:hAnsi="Calibri"/>
        </w:rPr>
        <w:t>If the route of the vessel is known</w:t>
      </w:r>
      <w:r w:rsidR="009D6B98" w:rsidRPr="00F55AD7">
        <w:rPr>
          <w:rFonts w:ascii="Calibri" w:hAnsi="Calibri"/>
        </w:rPr>
        <w:t>,</w:t>
      </w:r>
      <w:r w:rsidRPr="00F55AD7">
        <w:rPr>
          <w:rFonts w:ascii="Calibri" w:hAnsi="Calibri"/>
        </w:rPr>
        <w:t xml:space="preserve"> information can be tailored to the route.  The shore authority could link the vessel planned route with other information received, such as cargo, and adjust the information as may be required.  </w:t>
      </w:r>
      <w:r w:rsidRPr="00F55AD7">
        <w:rPr>
          <w:rFonts w:ascii="Calibri" w:hAnsi="Calibri"/>
          <w:szCs w:val="24"/>
        </w:rPr>
        <w:t>Route plans received from ships can be used for detecting possible traffic congestions and</w:t>
      </w:r>
      <w:r w:rsidR="009D6B98" w:rsidRPr="00F55AD7">
        <w:rPr>
          <w:rFonts w:ascii="Calibri" w:hAnsi="Calibri"/>
          <w:szCs w:val="24"/>
        </w:rPr>
        <w:t xml:space="preserve"> high</w:t>
      </w:r>
      <w:r w:rsidRPr="00F55AD7">
        <w:rPr>
          <w:rFonts w:ascii="Calibri" w:hAnsi="Calibri"/>
          <w:szCs w:val="24"/>
        </w:rPr>
        <w:t xml:space="preserve"> risk situations in advance.</w:t>
      </w:r>
      <w:r w:rsidR="00933EE0">
        <w:rPr>
          <w:rFonts w:ascii="Calibri" w:hAnsi="Calibri"/>
          <w:szCs w:val="24"/>
        </w:rPr>
        <w:t xml:space="preserve"> </w:t>
      </w:r>
      <w:r w:rsidRPr="00F55AD7">
        <w:rPr>
          <w:rFonts w:ascii="Calibri" w:hAnsi="Calibri"/>
          <w:szCs w:val="24"/>
        </w:rPr>
        <w:t xml:space="preserve"> Shore authorities can also send alternative route recommendations to ships when needed. </w:t>
      </w:r>
      <w:r w:rsidR="00933EE0">
        <w:rPr>
          <w:rFonts w:ascii="Calibri" w:hAnsi="Calibri"/>
          <w:szCs w:val="24"/>
        </w:rPr>
        <w:t xml:space="preserve"> </w:t>
      </w:r>
      <w:r w:rsidRPr="00F55AD7">
        <w:rPr>
          <w:rFonts w:ascii="Calibri" w:hAnsi="Calibri"/>
          <w:szCs w:val="24"/>
        </w:rPr>
        <w:t xml:space="preserve">This allows ships to choose the route that is most suitable for its navigation.  </w:t>
      </w:r>
      <w:r w:rsidRPr="00F55AD7">
        <w:rPr>
          <w:rFonts w:ascii="Calibri" w:hAnsi="Calibri"/>
        </w:rPr>
        <w:t>VDES can facilitate reception of route plans which may be integrated with, and portrayed on, external systems ashore.</w:t>
      </w:r>
    </w:p>
    <w:p w14:paraId="717E3BEC" w14:textId="6BA59CE9" w:rsidR="00062874" w:rsidRPr="00F55AD7" w:rsidRDefault="00062874" w:rsidP="00062874">
      <w:pPr>
        <w:pStyle w:val="Heading3"/>
        <w:keepLines w:val="0"/>
        <w:tabs>
          <w:tab w:val="clear" w:pos="0"/>
          <w:tab w:val="num" w:pos="992"/>
        </w:tabs>
        <w:spacing w:line="240" w:lineRule="auto"/>
        <w:ind w:right="0"/>
      </w:pPr>
      <w:bookmarkStart w:id="388" w:name="_Toc462254266"/>
      <w:bookmarkStart w:id="389" w:name="_Toc465163191"/>
      <w:r w:rsidRPr="00F55AD7">
        <w:t>Scenario - Navigational Disruption</w:t>
      </w:r>
      <w:bookmarkEnd w:id="388"/>
      <w:bookmarkEnd w:id="389"/>
    </w:p>
    <w:p w14:paraId="79A5CE12" w14:textId="4B81834A" w:rsidR="00062874" w:rsidRPr="00F55AD7" w:rsidRDefault="00641794" w:rsidP="001B60A6">
      <w:pPr>
        <w:pStyle w:val="BodyText"/>
      </w:pPr>
      <w:r w:rsidRPr="00F55AD7">
        <w:t xml:space="preserve">There may be some </w:t>
      </w:r>
      <w:r w:rsidRPr="00F55AD7">
        <w:rPr>
          <w:rFonts w:ascii="Calibri" w:hAnsi="Calibri"/>
        </w:rPr>
        <w:t>event or circumstance that impacts the normal operation of the waterway requir</w:t>
      </w:r>
      <w:r w:rsidR="001B60A6" w:rsidRPr="00F55AD7">
        <w:rPr>
          <w:rFonts w:ascii="Calibri" w:hAnsi="Calibri"/>
        </w:rPr>
        <w:t>ing</w:t>
      </w:r>
      <w:r w:rsidRPr="00F55AD7">
        <w:rPr>
          <w:rFonts w:ascii="Calibri" w:hAnsi="Calibri"/>
        </w:rPr>
        <w:t xml:space="preserve"> urgent traffic management to ensure continuity of operations.  VDES could be used to share information on the circumstance, and proposed alternate routing could assist in effective movement of vessels throughout the incident.</w:t>
      </w:r>
    </w:p>
    <w:p w14:paraId="68DF7110" w14:textId="42969668" w:rsidR="00062874" w:rsidRPr="00F55AD7" w:rsidRDefault="00062874" w:rsidP="00062874">
      <w:pPr>
        <w:pStyle w:val="Heading2"/>
        <w:keepNext w:val="0"/>
        <w:keepLines w:val="0"/>
        <w:tabs>
          <w:tab w:val="clear" w:pos="0"/>
          <w:tab w:val="num" w:pos="851"/>
        </w:tabs>
        <w:spacing w:before="120" w:after="120" w:line="240" w:lineRule="auto"/>
        <w:ind w:right="0"/>
      </w:pPr>
      <w:bookmarkStart w:id="390" w:name="_Toc462254267"/>
      <w:bookmarkStart w:id="391" w:name="_Toc433739081"/>
      <w:bookmarkStart w:id="392" w:name="_Toc465163192"/>
      <w:r w:rsidRPr="00F55AD7">
        <w:t>Logistics / Services</w:t>
      </w:r>
      <w:bookmarkEnd w:id="390"/>
      <w:bookmarkEnd w:id="391"/>
      <w:bookmarkEnd w:id="392"/>
    </w:p>
    <w:p w14:paraId="5F015BA3" w14:textId="4D0ED1F5" w:rsidR="00062874" w:rsidRPr="00F55AD7" w:rsidRDefault="00062874" w:rsidP="00062874">
      <w:pPr>
        <w:pStyle w:val="BodyText"/>
        <w:rPr>
          <w:rFonts w:ascii="Calibri" w:hAnsi="Calibri"/>
        </w:rPr>
      </w:pPr>
      <w:r w:rsidRPr="00F55AD7">
        <w:rPr>
          <w:rFonts w:ascii="Calibri" w:hAnsi="Calibri"/>
        </w:rPr>
        <w:t>When sailing from berth to berth before, during and after the voyage there are several logistical aspects that must be addressed.</w:t>
      </w:r>
      <w:r w:rsidR="00933EE0">
        <w:rPr>
          <w:rFonts w:ascii="Calibri" w:hAnsi="Calibri"/>
        </w:rPr>
        <w:t xml:space="preserve"> </w:t>
      </w:r>
      <w:r w:rsidRPr="00F55AD7">
        <w:rPr>
          <w:rFonts w:ascii="Calibri" w:hAnsi="Calibri"/>
        </w:rPr>
        <w:t xml:space="preserve"> Most of these are done by an agent on the shore but are changed because of different reasons.  The means of communicating these logistical aspects would depend on the location of the ship / shore elements involved and could include VDES.  In cases where cargo is transferred at sea (transhipment) the location could be out of range of other communications and VDES would be the preferred c</w:t>
      </w:r>
      <w:r w:rsidR="00933EE0">
        <w:rPr>
          <w:rFonts w:ascii="Calibri" w:hAnsi="Calibri"/>
        </w:rPr>
        <w:t>ommunication exchange platform.</w:t>
      </w:r>
    </w:p>
    <w:p w14:paraId="52255A79" w14:textId="7FDA8431" w:rsidR="00062874" w:rsidRPr="00F55AD7" w:rsidRDefault="00062874" w:rsidP="00062874">
      <w:pPr>
        <w:pStyle w:val="BodyText"/>
        <w:rPr>
          <w:rFonts w:ascii="Calibri" w:hAnsi="Calibri"/>
        </w:rPr>
      </w:pPr>
      <w:r w:rsidRPr="00F55AD7">
        <w:rPr>
          <w:rFonts w:ascii="Calibri" w:hAnsi="Calibri"/>
        </w:rPr>
        <w:t xml:space="preserve">Information transfer could assist with efficiency of the overall cargo chain (for example </w:t>
      </w:r>
      <w:r w:rsidR="00540D36">
        <w:rPr>
          <w:rFonts w:ascii="Calibri" w:hAnsi="Calibri"/>
        </w:rPr>
        <w:t xml:space="preserve">the </w:t>
      </w:r>
      <w:r w:rsidRPr="00F55AD7">
        <w:rPr>
          <w:rFonts w:ascii="Calibri" w:hAnsi="Calibri"/>
        </w:rPr>
        <w:t xml:space="preserve">MonaLisa </w:t>
      </w:r>
      <w:r w:rsidR="00540D36">
        <w:rPr>
          <w:rFonts w:ascii="Calibri" w:hAnsi="Calibri"/>
        </w:rPr>
        <w:t>S</w:t>
      </w:r>
      <w:r w:rsidR="00933EE0">
        <w:rPr>
          <w:rFonts w:ascii="Calibri" w:hAnsi="Calibri"/>
        </w:rPr>
        <w:t xml:space="preserve">ea </w:t>
      </w:r>
      <w:r w:rsidR="00540D36">
        <w:rPr>
          <w:rFonts w:ascii="Calibri" w:hAnsi="Calibri"/>
        </w:rPr>
        <w:t>T</w:t>
      </w:r>
      <w:r w:rsidR="00933EE0">
        <w:rPr>
          <w:rFonts w:ascii="Calibri" w:hAnsi="Calibri"/>
        </w:rPr>
        <w:t xml:space="preserve">raffic </w:t>
      </w:r>
      <w:r w:rsidR="00540D36">
        <w:rPr>
          <w:rFonts w:ascii="Calibri" w:hAnsi="Calibri"/>
        </w:rPr>
        <w:t>M</w:t>
      </w:r>
      <w:r w:rsidR="00933EE0">
        <w:rPr>
          <w:rFonts w:ascii="Calibri" w:hAnsi="Calibri"/>
        </w:rPr>
        <w:t xml:space="preserve">anagement </w:t>
      </w:r>
      <w:r w:rsidR="00540D36">
        <w:rPr>
          <w:rFonts w:ascii="Calibri" w:hAnsi="Calibri"/>
        </w:rPr>
        <w:t xml:space="preserve">(STM) </w:t>
      </w:r>
      <w:r w:rsidR="00933EE0">
        <w:rPr>
          <w:rFonts w:ascii="Calibri" w:hAnsi="Calibri"/>
        </w:rPr>
        <w:t>concept).</w:t>
      </w:r>
      <w:ins w:id="393" w:author="Jillian Carson-Jackson" w:date="2017-08-30T00:16:00Z">
        <w:r w:rsidR="00DB7E7C">
          <w:rPr>
            <w:rFonts w:ascii="Calibri" w:hAnsi="Calibri"/>
          </w:rPr>
          <w:t xml:space="preserve">  Logistics/Services could </w:t>
        </w:r>
      </w:ins>
      <w:ins w:id="394" w:author="Jillian Carson-Jackson" w:date="2017-08-30T00:19:00Z">
        <w:r w:rsidR="00DB7E7C">
          <w:rPr>
            <w:rFonts w:ascii="Calibri" w:hAnsi="Calibri"/>
          </w:rPr>
          <w:t>use</w:t>
        </w:r>
      </w:ins>
      <w:ins w:id="395" w:author="Jillian Carson-Jackson" w:date="2017-08-30T00:16:00Z">
        <w:r w:rsidR="00DB7E7C">
          <w:rPr>
            <w:rFonts w:ascii="Calibri" w:hAnsi="Calibri"/>
          </w:rPr>
          <w:t xml:space="preserve"> the addressed (</w:t>
        </w:r>
      </w:ins>
      <w:ins w:id="396" w:author="Jillian Carson-Jackson" w:date="2017-08-30T00:17:00Z">
        <w:r w:rsidR="00DB7E7C">
          <w:rPr>
            <w:rFonts w:ascii="Calibri" w:hAnsi="Calibri"/>
          </w:rPr>
          <w:t xml:space="preserve">unicast and </w:t>
        </w:r>
      </w:ins>
      <w:ins w:id="397" w:author="Jillian Carson-Jackson" w:date="2017-08-30T00:16:00Z">
        <w:r w:rsidR="00DB7E7C">
          <w:rPr>
            <w:rFonts w:ascii="Calibri" w:hAnsi="Calibri"/>
          </w:rPr>
          <w:t>multicast) aspects of VDES</w:t>
        </w:r>
      </w:ins>
      <w:ins w:id="398" w:author="Jillian Carson-Jackson" w:date="2017-08-30T00:17:00Z">
        <w:r w:rsidR="00DB7E7C">
          <w:rPr>
            <w:rFonts w:ascii="Calibri" w:hAnsi="Calibri"/>
          </w:rPr>
          <w:t>.</w:t>
        </w:r>
      </w:ins>
    </w:p>
    <w:p w14:paraId="7E0CC120" w14:textId="39ABCB83" w:rsidR="00062874" w:rsidRPr="00F55AD7" w:rsidRDefault="00062874" w:rsidP="00062874">
      <w:pPr>
        <w:pStyle w:val="BodyText"/>
        <w:rPr>
          <w:rFonts w:ascii="Calibri" w:hAnsi="Calibri"/>
        </w:rPr>
      </w:pPr>
      <w:r w:rsidRPr="00F55AD7">
        <w:rPr>
          <w:rFonts w:ascii="Calibri" w:hAnsi="Calibri"/>
        </w:rPr>
        <w:lastRenderedPageBreak/>
        <w:t>Sharing of route information could assist with allied services related to shipping and ship movements - th</w:t>
      </w:r>
      <w:r w:rsidRPr="00F55AD7">
        <w:rPr>
          <w:rStyle w:val="Heading7Char"/>
          <w:rFonts w:ascii="Calibri" w:hAnsi="Calibri"/>
        </w:rPr>
        <w:t>i</w:t>
      </w:r>
      <w:r w:rsidRPr="00F55AD7">
        <w:rPr>
          <w:rFonts w:ascii="Calibri" w:hAnsi="Calibri"/>
        </w:rPr>
        <w:t>s could include locks, pilotage, tug allocation, shore resources, and other logistical aspects.  This use case represents t</w:t>
      </w:r>
      <w:r w:rsidR="00933EE0">
        <w:rPr>
          <w:rFonts w:ascii="Calibri" w:hAnsi="Calibri"/>
        </w:rPr>
        <w:t>he business to business aspect.</w:t>
      </w:r>
    </w:p>
    <w:p w14:paraId="4A59DB6A" w14:textId="572FFF30" w:rsidR="00062874" w:rsidRPr="00F55AD7" w:rsidRDefault="00062874" w:rsidP="00062874">
      <w:pPr>
        <w:pStyle w:val="BodyText"/>
        <w:rPr>
          <w:rFonts w:ascii="Calibri" w:hAnsi="Calibri"/>
        </w:rPr>
      </w:pPr>
      <w:r w:rsidRPr="00F55AD7">
        <w:rPr>
          <w:rFonts w:ascii="Calibri" w:hAnsi="Calibri"/>
        </w:rPr>
        <w:t>Logistical elements where VDES may be an appropriat</w:t>
      </w:r>
      <w:r w:rsidR="00933EE0">
        <w:rPr>
          <w:rFonts w:ascii="Calibri" w:hAnsi="Calibri"/>
        </w:rPr>
        <w:t>e communication method include:</w:t>
      </w:r>
    </w:p>
    <w:p w14:paraId="744355D5" w14:textId="0765A453" w:rsidR="00062874" w:rsidRPr="00933EE0" w:rsidRDefault="00062874" w:rsidP="00933EE0">
      <w:pPr>
        <w:pStyle w:val="Bullet1"/>
      </w:pPr>
      <w:r w:rsidRPr="00933EE0">
        <w:t>Transfer of vessel loading plan</w:t>
      </w:r>
      <w:r w:rsidR="00933EE0">
        <w:t>;</w:t>
      </w:r>
    </w:p>
    <w:p w14:paraId="5640D4E6" w14:textId="615DB53B" w:rsidR="00062874" w:rsidRPr="00933EE0" w:rsidRDefault="00062874" w:rsidP="00933EE0">
      <w:pPr>
        <w:pStyle w:val="Bullet1"/>
      </w:pPr>
      <w:r w:rsidRPr="00933EE0">
        <w:t>Tug operations</w:t>
      </w:r>
      <w:r w:rsidR="00933EE0">
        <w:t>;</w:t>
      </w:r>
    </w:p>
    <w:p w14:paraId="10345399" w14:textId="62FE714C" w:rsidR="00062874" w:rsidRPr="00933EE0" w:rsidRDefault="00062874" w:rsidP="00933EE0">
      <w:pPr>
        <w:pStyle w:val="Bullet1"/>
      </w:pPr>
      <w:r w:rsidRPr="00933EE0">
        <w:t>Pilotage operations</w:t>
      </w:r>
      <w:r w:rsidR="00933EE0">
        <w:t>;</w:t>
      </w:r>
    </w:p>
    <w:p w14:paraId="4277D878" w14:textId="564D5AC8" w:rsidR="00062874" w:rsidRPr="00F55AD7" w:rsidRDefault="00062874" w:rsidP="00933EE0">
      <w:pPr>
        <w:pStyle w:val="Bullet1"/>
      </w:pPr>
      <w:r w:rsidRPr="00933EE0">
        <w:t>Stores / supplies / ship bunkers</w:t>
      </w:r>
      <w:r w:rsidRPr="00F55AD7">
        <w:t xml:space="preserve"> required; waste removal</w:t>
      </w:r>
      <w:r w:rsidR="00933EE0">
        <w:t>.</w:t>
      </w:r>
    </w:p>
    <w:p w14:paraId="0AB83CCD" w14:textId="2E9C4EDC" w:rsidR="00062874" w:rsidRPr="00F55AD7" w:rsidRDefault="00062874" w:rsidP="00062874">
      <w:pPr>
        <w:pStyle w:val="Heading3"/>
        <w:keepLines w:val="0"/>
        <w:tabs>
          <w:tab w:val="clear" w:pos="0"/>
          <w:tab w:val="num" w:pos="992"/>
        </w:tabs>
        <w:spacing w:line="240" w:lineRule="auto"/>
        <w:ind w:right="0"/>
      </w:pPr>
      <w:bookmarkStart w:id="399" w:name="_Toc462254268"/>
      <w:bookmarkStart w:id="400" w:name="_Toc465163193"/>
      <w:r w:rsidRPr="00F55AD7">
        <w:t>Scenario - Logistic services – ship to shore</w:t>
      </w:r>
      <w:bookmarkEnd w:id="399"/>
      <w:bookmarkEnd w:id="400"/>
    </w:p>
    <w:p w14:paraId="55AD81AD" w14:textId="779ED41F" w:rsidR="00DC1C10" w:rsidRPr="00F55AD7" w:rsidRDefault="00DC1C10" w:rsidP="00DC1C10">
      <w:pPr>
        <w:pStyle w:val="BodyText"/>
      </w:pPr>
      <w:r w:rsidRPr="00F55AD7">
        <w:rPr>
          <w:rFonts w:ascii="Calibri" w:hAnsi="Calibri"/>
        </w:rPr>
        <w:t>Ship arriving at a port forwards revised time of arrival and request</w:t>
      </w:r>
      <w:r w:rsidR="001B60A6" w:rsidRPr="00F55AD7">
        <w:rPr>
          <w:rFonts w:ascii="Calibri" w:hAnsi="Calibri"/>
        </w:rPr>
        <w:t>s</w:t>
      </w:r>
      <w:r w:rsidRPr="00F55AD7">
        <w:rPr>
          <w:rFonts w:ascii="Calibri" w:hAnsi="Calibri"/>
        </w:rPr>
        <w:t xml:space="preserve"> confirmation for stores, fuel, access to waste facilities</w:t>
      </w:r>
      <w:r w:rsidR="0099752C" w:rsidRPr="00F55AD7">
        <w:rPr>
          <w:rFonts w:ascii="Calibri" w:hAnsi="Calibri"/>
        </w:rPr>
        <w:t>.  Vessel also requires information on pilots and tugs</w:t>
      </w:r>
      <w:r w:rsidR="001B60A6" w:rsidRPr="00F55AD7">
        <w:rPr>
          <w:rFonts w:ascii="Calibri" w:hAnsi="Calibri"/>
        </w:rPr>
        <w:t xml:space="preserve"> and </w:t>
      </w:r>
      <w:r w:rsidR="0099752C" w:rsidRPr="00F55AD7">
        <w:rPr>
          <w:rFonts w:ascii="Calibri" w:hAnsi="Calibri"/>
        </w:rPr>
        <w:t>other aspects for the transit.  VDES provides an opportunity for automated exchange of information to s</w:t>
      </w:r>
      <w:r w:rsidR="00933EE0">
        <w:rPr>
          <w:rFonts w:ascii="Calibri" w:hAnsi="Calibri"/>
        </w:rPr>
        <w:t>upport these types of requests.</w:t>
      </w:r>
    </w:p>
    <w:p w14:paraId="15D86B68" w14:textId="3E39130A" w:rsidR="00062874" w:rsidRPr="00F55AD7" w:rsidRDefault="00062874" w:rsidP="00062874">
      <w:pPr>
        <w:pStyle w:val="Heading3"/>
        <w:keepLines w:val="0"/>
        <w:tabs>
          <w:tab w:val="clear" w:pos="0"/>
          <w:tab w:val="num" w:pos="992"/>
        </w:tabs>
        <w:spacing w:line="240" w:lineRule="auto"/>
        <w:ind w:right="0"/>
      </w:pPr>
      <w:bookmarkStart w:id="401" w:name="_Toc462254269"/>
      <w:bookmarkStart w:id="402" w:name="_Toc465163194"/>
      <w:r w:rsidRPr="00F55AD7">
        <w:t>Scenario - Logistic services – shore to ship</w:t>
      </w:r>
      <w:bookmarkEnd w:id="401"/>
      <w:bookmarkEnd w:id="402"/>
    </w:p>
    <w:p w14:paraId="23CCA40B" w14:textId="604DDBD9" w:rsidR="0099752C" w:rsidRPr="00F55AD7" w:rsidRDefault="0099752C" w:rsidP="0099752C">
      <w:pPr>
        <w:pStyle w:val="BodyText"/>
      </w:pPr>
      <w:r w:rsidRPr="00F55AD7">
        <w:rPr>
          <w:rFonts w:ascii="Calibri" w:hAnsi="Calibri"/>
        </w:rPr>
        <w:t xml:space="preserve">As the ship arrives, the shore </w:t>
      </w:r>
      <w:r w:rsidR="001B60A6" w:rsidRPr="00F55AD7">
        <w:rPr>
          <w:rFonts w:ascii="Calibri" w:hAnsi="Calibri"/>
        </w:rPr>
        <w:t xml:space="preserve">authority </w:t>
      </w:r>
      <w:r w:rsidRPr="00F55AD7">
        <w:rPr>
          <w:rFonts w:ascii="Calibri" w:hAnsi="Calibri"/>
        </w:rPr>
        <w:t xml:space="preserve">will provide confirmation </w:t>
      </w:r>
      <w:r w:rsidR="001B60A6" w:rsidRPr="00F55AD7">
        <w:rPr>
          <w:rFonts w:ascii="Calibri" w:hAnsi="Calibri"/>
        </w:rPr>
        <w:t xml:space="preserve">regarding </w:t>
      </w:r>
      <w:r w:rsidRPr="00F55AD7">
        <w:rPr>
          <w:rFonts w:ascii="Calibri" w:hAnsi="Calibri"/>
        </w:rPr>
        <w:t>offloading, loading of the vessel and respond to requests from the ship.</w:t>
      </w:r>
      <w:r w:rsidR="001B60A6" w:rsidRPr="00F55AD7">
        <w:rPr>
          <w:rFonts w:ascii="Calibri" w:hAnsi="Calibri"/>
        </w:rPr>
        <w:t xml:space="preserve">  VDES provides an opportunity for automated exchange of information to s</w:t>
      </w:r>
      <w:r w:rsidR="00214033">
        <w:rPr>
          <w:rFonts w:ascii="Calibri" w:hAnsi="Calibri"/>
        </w:rPr>
        <w:t>upport these types of requests.</w:t>
      </w:r>
    </w:p>
    <w:p w14:paraId="01541B21" w14:textId="7DD70DCB" w:rsidR="00854BCE" w:rsidRPr="00F55AD7" w:rsidRDefault="00646AFD" w:rsidP="00646AFD">
      <w:pPr>
        <w:pStyle w:val="Heading1"/>
        <w:rPr>
          <w:caps w:val="0"/>
        </w:rPr>
      </w:pPr>
      <w:bookmarkStart w:id="403" w:name="_Toc465163195"/>
      <w:r w:rsidRPr="00F55AD7">
        <w:rPr>
          <w:caps w:val="0"/>
        </w:rPr>
        <w:t>DEFINITIONS</w:t>
      </w:r>
      <w:bookmarkEnd w:id="403"/>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4"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404" w:name="_Toc465163196"/>
      <w:r w:rsidRPr="00F55AD7">
        <w:rPr>
          <w:caps w:val="0"/>
        </w:rPr>
        <w:t>ACRONYMS</w:t>
      </w:r>
      <w:bookmarkEnd w:id="404"/>
    </w:p>
    <w:p w14:paraId="03AC3E29" w14:textId="77777777" w:rsidR="00933EE0" w:rsidRPr="00933EE0" w:rsidRDefault="00933EE0" w:rsidP="00933EE0">
      <w:pPr>
        <w:pStyle w:val="Heading1separatationline"/>
      </w:pPr>
    </w:p>
    <w:p w14:paraId="503D965F" w14:textId="4D2C80C6" w:rsidR="003F4DE4" w:rsidRPr="00F55AD7" w:rsidRDefault="003F4DE4" w:rsidP="00933EE0">
      <w:pPr>
        <w:pStyle w:val="Acronym"/>
      </w:pPr>
      <w:r w:rsidRPr="00F55AD7">
        <w:t>ACCSEAS</w:t>
      </w:r>
      <w:r w:rsidR="001B60A6" w:rsidRPr="00F55AD7">
        <w:tab/>
        <w:t xml:space="preserve">Accessibility for Shipping, Efficiency, Advantages and </w:t>
      </w:r>
      <w:r w:rsidR="001B60A6" w:rsidRPr="008357F2">
        <w:t>Sustainability</w:t>
      </w:r>
      <w:r w:rsidR="008357F2" w:rsidRPr="008357F2">
        <w:t xml:space="preserve"> (EU research project)</w:t>
      </w:r>
    </w:p>
    <w:p w14:paraId="65BEA1D6" w14:textId="77777777" w:rsidR="003F4DE4" w:rsidRPr="00F55AD7" w:rsidRDefault="003F4DE4" w:rsidP="00933EE0">
      <w:pPr>
        <w:pStyle w:val="Acronym"/>
      </w:pPr>
      <w:r w:rsidRPr="00F55AD7">
        <w:t>AIS</w:t>
      </w:r>
      <w:r w:rsidRPr="00F55AD7">
        <w:tab/>
        <w:t>Automatic Identification System</w:t>
      </w:r>
    </w:p>
    <w:p w14:paraId="5D537B16" w14:textId="77777777" w:rsidR="003F4DE4" w:rsidRPr="00F55AD7" w:rsidRDefault="003F4DE4" w:rsidP="00933EE0">
      <w:pPr>
        <w:pStyle w:val="Acronym"/>
      </w:pPr>
      <w:r w:rsidRPr="00F55AD7">
        <w:t>AIS 1</w:t>
      </w:r>
      <w:r w:rsidRPr="00F55AD7">
        <w:tab/>
        <w:t>AIS Default Channel 1 - 161.975 MHz (Ch. 87B//2087)</w:t>
      </w:r>
    </w:p>
    <w:p w14:paraId="66A5EDDB" w14:textId="77777777" w:rsidR="003F4DE4" w:rsidRDefault="003F4DE4" w:rsidP="00933EE0">
      <w:pPr>
        <w:pStyle w:val="Acronym"/>
      </w:pPr>
      <w:r w:rsidRPr="00F55AD7">
        <w:t>AIS 2</w:t>
      </w:r>
      <w:r w:rsidRPr="00F55AD7">
        <w:tab/>
        <w:t>AIS Default Channel 2 - 162.025 MHz (Ch. 88B/2088)</w:t>
      </w:r>
    </w:p>
    <w:p w14:paraId="52686DD2" w14:textId="0B4A05A8" w:rsidR="00C82EC7" w:rsidRPr="00F55AD7" w:rsidRDefault="00C82EC7" w:rsidP="00933EE0">
      <w:pPr>
        <w:pStyle w:val="Acronym"/>
      </w:pPr>
      <w:r>
        <w:t>App</w:t>
      </w:r>
      <w:r>
        <w:tab/>
        <w:t>Application</w:t>
      </w:r>
    </w:p>
    <w:p w14:paraId="06A2D5DC" w14:textId="77777777" w:rsidR="003F4DE4" w:rsidRDefault="003F4DE4" w:rsidP="00933EE0">
      <w:pPr>
        <w:pStyle w:val="Acronym"/>
      </w:pPr>
      <w:r w:rsidRPr="00F55AD7">
        <w:t>ASM</w:t>
      </w:r>
      <w:r w:rsidRPr="00F55AD7">
        <w:tab/>
        <w:t>Application Specific Messages</w:t>
      </w:r>
    </w:p>
    <w:p w14:paraId="1DED1427" w14:textId="55174092" w:rsidR="00C82EC7" w:rsidRPr="00F55AD7" w:rsidRDefault="00C82EC7" w:rsidP="00933EE0">
      <w:pPr>
        <w:pStyle w:val="Acronym"/>
      </w:pPr>
      <w:r>
        <w:t>BBM</w:t>
      </w:r>
      <w:r>
        <w:tab/>
      </w:r>
      <w:r w:rsidRPr="00F55AD7">
        <w:t>Broadcast Binary Messages</w:t>
      </w:r>
    </w:p>
    <w:p w14:paraId="2FF31098" w14:textId="77777777" w:rsidR="003F4DE4" w:rsidRPr="00F55AD7" w:rsidRDefault="003F4DE4" w:rsidP="00933EE0">
      <w:pPr>
        <w:pStyle w:val="Acronym"/>
      </w:pPr>
      <w:r w:rsidRPr="00F55AD7">
        <w:t>BITE</w:t>
      </w:r>
      <w:r w:rsidRPr="00F55AD7">
        <w:tab/>
        <w:t>Built in test equipment</w:t>
      </w:r>
    </w:p>
    <w:p w14:paraId="1AD06F7D" w14:textId="77777777" w:rsidR="003F4DE4" w:rsidRPr="00F55AD7" w:rsidRDefault="003F4DE4" w:rsidP="00933EE0">
      <w:pPr>
        <w:pStyle w:val="Acronym"/>
      </w:pPr>
      <w:r w:rsidRPr="00F55AD7">
        <w:t>CCTV</w:t>
      </w:r>
      <w:r w:rsidRPr="00F55AD7">
        <w:tab/>
        <w:t>Closed-Circuit Television</w:t>
      </w:r>
    </w:p>
    <w:p w14:paraId="4951C0D6" w14:textId="77777777" w:rsidR="003F4DE4" w:rsidRPr="00F55AD7" w:rsidRDefault="003F4DE4" w:rsidP="00933EE0">
      <w:pPr>
        <w:pStyle w:val="Acronym"/>
      </w:pPr>
      <w:r w:rsidRPr="00F55AD7">
        <w:t>Circ.</w:t>
      </w:r>
      <w:r w:rsidRPr="00F55AD7">
        <w:tab/>
        <w:t>Circular (IMO document)</w:t>
      </w:r>
    </w:p>
    <w:p w14:paraId="605FB4F2" w14:textId="77777777" w:rsidR="003F4DE4" w:rsidRPr="00F55AD7" w:rsidRDefault="003F4DE4" w:rsidP="00933EE0">
      <w:pPr>
        <w:pStyle w:val="Acronym"/>
      </w:pPr>
      <w:r w:rsidRPr="00F55AD7">
        <w:t>COMSAR</w:t>
      </w:r>
      <w:r w:rsidRPr="00F55AD7">
        <w:tab/>
        <w:t>Sub-Committee on Communications and Search and Rescue (IMO)</w:t>
      </w:r>
    </w:p>
    <w:p w14:paraId="52AD94A2" w14:textId="77777777" w:rsidR="003F4DE4" w:rsidRPr="00F55AD7" w:rsidRDefault="003F4DE4" w:rsidP="00933EE0">
      <w:pPr>
        <w:pStyle w:val="Acronym"/>
      </w:pPr>
      <w:r w:rsidRPr="00F55AD7">
        <w:t>DSC</w:t>
      </w:r>
      <w:r w:rsidRPr="00F55AD7">
        <w:tab/>
        <w:t>Digital Selective Calling</w:t>
      </w:r>
    </w:p>
    <w:p w14:paraId="682BFA31" w14:textId="77777777" w:rsidR="003F4DE4" w:rsidRPr="00F55AD7" w:rsidRDefault="003F4DE4" w:rsidP="00933EE0">
      <w:pPr>
        <w:pStyle w:val="Acronym"/>
      </w:pPr>
      <w:r w:rsidRPr="00F55AD7">
        <w:t>ECDIS</w:t>
      </w:r>
      <w:r w:rsidRPr="00F55AD7">
        <w:tab/>
        <w:t>Electronic Chart display &amp; Information System</w:t>
      </w:r>
    </w:p>
    <w:p w14:paraId="7A2A26DA" w14:textId="77777777" w:rsidR="003F4DE4" w:rsidRPr="00F55AD7" w:rsidRDefault="003F4DE4" w:rsidP="00933EE0">
      <w:pPr>
        <w:pStyle w:val="Acronym"/>
      </w:pPr>
      <w:r w:rsidRPr="00F55AD7">
        <w:t>ENC</w:t>
      </w:r>
      <w:r w:rsidRPr="00F55AD7">
        <w:tab/>
        <w:t>Electronic Navigation Chart</w:t>
      </w:r>
    </w:p>
    <w:p w14:paraId="3E217F78" w14:textId="77777777" w:rsidR="003F4DE4" w:rsidRPr="00F55AD7" w:rsidRDefault="003F4DE4" w:rsidP="00933EE0">
      <w:pPr>
        <w:pStyle w:val="Acronym"/>
      </w:pPr>
      <w:r w:rsidRPr="00F55AD7">
        <w:t>ETA</w:t>
      </w:r>
      <w:r w:rsidRPr="00F55AD7">
        <w:tab/>
        <w:t>Estimated Time of Arrival</w:t>
      </w:r>
    </w:p>
    <w:p w14:paraId="2623E541" w14:textId="77777777" w:rsidR="003F4DE4" w:rsidRPr="00F55AD7" w:rsidRDefault="003F4DE4" w:rsidP="00933EE0">
      <w:pPr>
        <w:pStyle w:val="Acronym"/>
      </w:pPr>
      <w:r w:rsidRPr="00F55AD7">
        <w:t>FAL</w:t>
      </w:r>
      <w:r w:rsidRPr="00F55AD7">
        <w:tab/>
        <w:t>Facilitation Committee (IMO)</w:t>
      </w:r>
    </w:p>
    <w:p w14:paraId="4A1EAD1A" w14:textId="77777777" w:rsidR="003F4DE4" w:rsidRPr="00F55AD7" w:rsidRDefault="003F4DE4" w:rsidP="00933EE0">
      <w:pPr>
        <w:pStyle w:val="Acronym"/>
      </w:pPr>
      <w:r w:rsidRPr="00F55AD7">
        <w:t>FEC</w:t>
      </w:r>
      <w:r w:rsidRPr="00F55AD7">
        <w:tab/>
        <w:t>Forward error correction</w:t>
      </w:r>
    </w:p>
    <w:p w14:paraId="15E3AB05" w14:textId="77777777" w:rsidR="003F4DE4" w:rsidRPr="00F55AD7" w:rsidRDefault="003F4DE4" w:rsidP="00933EE0">
      <w:pPr>
        <w:pStyle w:val="Acronym"/>
      </w:pPr>
      <w:r w:rsidRPr="00F55AD7">
        <w:lastRenderedPageBreak/>
        <w:t>GIS</w:t>
      </w:r>
      <w:r w:rsidRPr="00F55AD7">
        <w:tab/>
        <w:t>Geographic Information System</w:t>
      </w:r>
    </w:p>
    <w:p w14:paraId="5A2499DC" w14:textId="77777777" w:rsidR="003F4DE4" w:rsidRDefault="003F4DE4" w:rsidP="00933EE0">
      <w:pPr>
        <w:pStyle w:val="Acronym"/>
      </w:pPr>
      <w:r w:rsidRPr="00F55AD7">
        <w:t>GMDSS</w:t>
      </w:r>
      <w:r w:rsidRPr="00F55AD7">
        <w:tab/>
        <w:t>Global Maritime Distress and Safety System</w:t>
      </w:r>
    </w:p>
    <w:p w14:paraId="4F57E4E8" w14:textId="12DA0E6F" w:rsidR="008B62E0" w:rsidRPr="00F55AD7" w:rsidRDefault="008B62E0" w:rsidP="00933EE0">
      <w:pPr>
        <w:pStyle w:val="Acronym"/>
      </w:pPr>
      <w:r>
        <w:t>GMSK</w:t>
      </w:r>
      <w:r>
        <w:tab/>
      </w:r>
      <w:r w:rsidR="00C82EC7" w:rsidRPr="00996CAC">
        <w:rPr>
          <w:szCs w:val="18"/>
        </w:rPr>
        <w:t>Gaussian Minimum Shift Keying</w:t>
      </w:r>
    </w:p>
    <w:p w14:paraId="492F6BDB" w14:textId="77777777" w:rsidR="003F4DE4" w:rsidRPr="00F55AD7" w:rsidRDefault="003F4DE4" w:rsidP="00933EE0">
      <w:pPr>
        <w:pStyle w:val="Acronym"/>
      </w:pPr>
      <w:r w:rsidRPr="00F55AD7">
        <w:t>GNSS</w:t>
      </w:r>
      <w:r w:rsidRPr="00F55AD7">
        <w:tab/>
        <w:t>Global Navigation Satellite System</w:t>
      </w:r>
    </w:p>
    <w:p w14:paraId="3B498FB8" w14:textId="77777777" w:rsidR="003F4DE4" w:rsidRPr="00F55AD7" w:rsidRDefault="003F4DE4" w:rsidP="00933EE0">
      <w:pPr>
        <w:pStyle w:val="Acronym"/>
      </w:pPr>
      <w:r w:rsidRPr="00F55AD7">
        <w:t>IAMSAR</w:t>
      </w:r>
      <w:r w:rsidRPr="00F55AD7">
        <w:tab/>
        <w:t>International Aeronautical and Maritime Search and Rescue (manual)</w:t>
      </w:r>
    </w:p>
    <w:p w14:paraId="101B538C" w14:textId="77777777" w:rsidR="003F4DE4" w:rsidRPr="00F55AD7" w:rsidRDefault="003F4DE4" w:rsidP="00933EE0">
      <w:pPr>
        <w:pStyle w:val="Acronym"/>
      </w:pPr>
      <w:r w:rsidRPr="00F55AD7">
        <w:t>IEC</w:t>
      </w:r>
      <w:r w:rsidRPr="00F55AD7">
        <w:tab/>
      </w:r>
      <w:r w:rsidRPr="00F55AD7">
        <w:rPr>
          <w:bCs/>
        </w:rPr>
        <w:t>International Electrotechnical Commission</w:t>
      </w:r>
    </w:p>
    <w:p w14:paraId="0360E333" w14:textId="77777777" w:rsidR="003F4DE4" w:rsidRPr="00F55AD7" w:rsidRDefault="003F4DE4" w:rsidP="00933EE0">
      <w:pPr>
        <w:pStyle w:val="Acronym"/>
      </w:pPr>
      <w:r w:rsidRPr="00F55AD7">
        <w:t>IHO</w:t>
      </w:r>
      <w:r w:rsidRPr="00F55AD7">
        <w:tab/>
        <w:t>International Hydrographic Organization</w:t>
      </w:r>
    </w:p>
    <w:p w14:paraId="36F8DDFD" w14:textId="77777777" w:rsidR="003F4DE4" w:rsidRPr="00F55AD7" w:rsidRDefault="003F4DE4" w:rsidP="00933EE0">
      <w:pPr>
        <w:pStyle w:val="Acronym"/>
      </w:pPr>
      <w:r w:rsidRPr="00F55AD7">
        <w:t>IMO</w:t>
      </w:r>
      <w:r w:rsidRPr="00F55AD7">
        <w:tab/>
        <w:t>International Maritime Organization (UN)</w:t>
      </w:r>
    </w:p>
    <w:p w14:paraId="0469112D" w14:textId="21CBA79E" w:rsidR="003F4DE4" w:rsidRPr="00F55AD7" w:rsidRDefault="003F4DE4" w:rsidP="00933EE0">
      <w:pPr>
        <w:pStyle w:val="Acronym"/>
      </w:pPr>
      <w:r w:rsidRPr="00F55AD7">
        <w:t>I</w:t>
      </w:r>
      <w:r w:rsidR="00DC6F92">
        <w:t>N</w:t>
      </w:r>
      <w:r w:rsidRPr="00F55AD7">
        <w:t>S</w:t>
      </w:r>
      <w:r w:rsidRPr="00F55AD7">
        <w:tab/>
        <w:t>Information Service</w:t>
      </w:r>
    </w:p>
    <w:p w14:paraId="4DC48BCB" w14:textId="3F2ED243" w:rsidR="003F4DE4" w:rsidRDefault="003F4DE4" w:rsidP="00933EE0">
      <w:pPr>
        <w:pStyle w:val="Acronym"/>
      </w:pPr>
      <w:r w:rsidRPr="00F55AD7">
        <w:t>ISPS</w:t>
      </w:r>
      <w:r w:rsidRPr="00F55AD7">
        <w:tab/>
        <w:t xml:space="preserve">International Ship and Port Facility Security </w:t>
      </w:r>
      <w:r w:rsidR="00C67C67">
        <w:t>[</w:t>
      </w:r>
      <w:r w:rsidRPr="00F55AD7">
        <w:t>Code</w:t>
      </w:r>
      <w:r w:rsidR="00C67C67">
        <w:t>]</w:t>
      </w:r>
    </w:p>
    <w:p w14:paraId="701B7423" w14:textId="77777777" w:rsidR="00C82EC7" w:rsidRPr="00F55AD7" w:rsidRDefault="00C82EC7" w:rsidP="00C82EC7">
      <w:pPr>
        <w:pStyle w:val="Acronym"/>
      </w:pPr>
      <w:r w:rsidRPr="00F55AD7">
        <w:t>ITU</w:t>
      </w:r>
      <w:r w:rsidRPr="00F55AD7">
        <w:tab/>
        <w:t>International Telecommunication Union</w:t>
      </w:r>
    </w:p>
    <w:p w14:paraId="6843465E" w14:textId="77777777" w:rsidR="00C82EC7" w:rsidRPr="00F55AD7" w:rsidRDefault="00C82EC7" w:rsidP="00C82EC7">
      <w:pPr>
        <w:pStyle w:val="Acronym"/>
      </w:pPr>
      <w:r w:rsidRPr="00F55AD7">
        <w:t>ITU-R</w:t>
      </w:r>
      <w:r w:rsidRPr="00F55AD7">
        <w:tab/>
        <w:t>International Telecommunication Union-Radiocommunication Sector</w:t>
      </w:r>
    </w:p>
    <w:p w14:paraId="68029153" w14:textId="2B9D5F25" w:rsidR="008B62E0" w:rsidRDefault="008B62E0" w:rsidP="00933EE0">
      <w:pPr>
        <w:pStyle w:val="Acronym"/>
      </w:pPr>
      <w:r>
        <w:t>kbps</w:t>
      </w:r>
      <w:r>
        <w:tab/>
        <w:t>kilobits per second</w:t>
      </w:r>
    </w:p>
    <w:p w14:paraId="54BF5B26" w14:textId="4C18A1C3" w:rsidR="008B62E0" w:rsidRDefault="008B62E0" w:rsidP="00933EE0">
      <w:pPr>
        <w:pStyle w:val="Acronym"/>
      </w:pPr>
      <w:r>
        <w:t>kHz</w:t>
      </w:r>
      <w:r>
        <w:tab/>
        <w:t>kilohertz</w:t>
      </w:r>
    </w:p>
    <w:p w14:paraId="7D4A9A37" w14:textId="77777777" w:rsidR="003F4DE4" w:rsidRDefault="003F4DE4" w:rsidP="00933EE0">
      <w:pPr>
        <w:pStyle w:val="Acronym"/>
      </w:pPr>
      <w:r w:rsidRPr="00F55AD7">
        <w:t>LPS</w:t>
      </w:r>
      <w:r w:rsidRPr="00F55AD7">
        <w:tab/>
        <w:t>Local Port Service</w:t>
      </w:r>
    </w:p>
    <w:p w14:paraId="65F2EDFE" w14:textId="21E0F9F2" w:rsidR="00263D78" w:rsidRPr="00F55AD7" w:rsidRDefault="00263D78" w:rsidP="00933EE0">
      <w:pPr>
        <w:pStyle w:val="Acronym"/>
      </w:pPr>
      <w:r>
        <w:t>LRIT</w:t>
      </w:r>
      <w:r>
        <w:tab/>
        <w:t>Long Range I</w:t>
      </w:r>
      <w:r w:rsidR="00E03A07">
        <w:t>dentific</w:t>
      </w:r>
      <w:r>
        <w:t>ation &amp; Tracking</w:t>
      </w:r>
    </w:p>
    <w:p w14:paraId="320B2E3C" w14:textId="65D85D63" w:rsidR="003F4DE4" w:rsidRPr="00F55AD7" w:rsidRDefault="003F4DE4" w:rsidP="00933EE0">
      <w:pPr>
        <w:pStyle w:val="Acronym"/>
      </w:pPr>
      <w:r w:rsidRPr="00F55AD7">
        <w:t>MARPOL</w:t>
      </w:r>
      <w:r w:rsidRPr="00F55AD7">
        <w:tab/>
        <w:t>International Convention for the prevention of pollution from ships (</w:t>
      </w:r>
      <w:r w:rsidR="00C67C67">
        <w:t xml:space="preserve">IMO </w:t>
      </w:r>
      <w:r w:rsidRPr="00F55AD7">
        <w:t>1973</w:t>
      </w:r>
      <w:r w:rsidR="00C67C67">
        <w:t xml:space="preserve"> </w:t>
      </w:r>
      <w:r w:rsidRPr="00F55AD7">
        <w:t>as amended)</w:t>
      </w:r>
    </w:p>
    <w:p w14:paraId="71F9902E" w14:textId="77777777" w:rsidR="003F4DE4" w:rsidRPr="00F55AD7" w:rsidRDefault="003F4DE4" w:rsidP="00933EE0">
      <w:pPr>
        <w:pStyle w:val="Acronym"/>
      </w:pPr>
      <w:r w:rsidRPr="00F55AD7">
        <w:t>MAS</w:t>
      </w:r>
      <w:r w:rsidRPr="00F55AD7">
        <w:tab/>
        <w:t>Maritime Assistance Service</w:t>
      </w:r>
    </w:p>
    <w:p w14:paraId="0E1D337E" w14:textId="77777777" w:rsidR="003F4DE4" w:rsidRPr="00F55AD7" w:rsidRDefault="003F4DE4" w:rsidP="00933EE0">
      <w:pPr>
        <w:pStyle w:val="Acronym"/>
      </w:pPr>
      <w:r w:rsidRPr="00F55AD7">
        <w:t>MEDEVAC</w:t>
      </w:r>
      <w:r w:rsidRPr="00F55AD7">
        <w:tab/>
        <w:t>Medical evacuation</w:t>
      </w:r>
    </w:p>
    <w:p w14:paraId="114D2924" w14:textId="11101C88" w:rsidR="003F4DE4" w:rsidRPr="00F55AD7" w:rsidRDefault="003F4DE4" w:rsidP="00933EE0">
      <w:pPr>
        <w:pStyle w:val="Acronym"/>
      </w:pPr>
      <w:r w:rsidRPr="00F55AD7">
        <w:t>METAREA</w:t>
      </w:r>
      <w:r w:rsidRPr="00F55AD7">
        <w:tab/>
        <w:t>Geographical s</w:t>
      </w:r>
      <w:r w:rsidR="00C843AC">
        <w:t>ea region</w:t>
      </w:r>
      <w:r w:rsidRPr="00F55AD7">
        <w:t xml:space="preserve"> for the purpose of co-ordinating the transmission of meteorological information</w:t>
      </w:r>
    </w:p>
    <w:p w14:paraId="582FFEAD" w14:textId="77777777" w:rsidR="003F4DE4" w:rsidRPr="00415649" w:rsidRDefault="003F4DE4" w:rsidP="00933EE0">
      <w:pPr>
        <w:pStyle w:val="Acronym"/>
        <w:rPr>
          <w:lang w:val="fr-FR"/>
        </w:rPr>
      </w:pPr>
      <w:r w:rsidRPr="00415649">
        <w:rPr>
          <w:lang w:val="fr-FR"/>
        </w:rPr>
        <w:t>MHz</w:t>
      </w:r>
      <w:r w:rsidRPr="00415649">
        <w:rPr>
          <w:lang w:val="fr-FR"/>
        </w:rPr>
        <w:tab/>
        <w:t>megahertz</w:t>
      </w:r>
    </w:p>
    <w:p w14:paraId="444A2051" w14:textId="77777777" w:rsidR="003F4DE4" w:rsidRPr="00415649" w:rsidRDefault="003F4DE4" w:rsidP="00933EE0">
      <w:pPr>
        <w:pStyle w:val="Acronym"/>
        <w:rPr>
          <w:lang w:val="fr-FR"/>
        </w:rPr>
      </w:pPr>
      <w:r w:rsidRPr="00415649">
        <w:rPr>
          <w:lang w:val="fr-FR"/>
        </w:rPr>
        <w:t>MMSI</w:t>
      </w:r>
      <w:r w:rsidRPr="00415649">
        <w:rPr>
          <w:lang w:val="fr-FR"/>
        </w:rPr>
        <w:tab/>
        <w:t>Maritime Mobile Service Identity</w:t>
      </w:r>
    </w:p>
    <w:p w14:paraId="6AC6ABB9" w14:textId="77777777" w:rsidR="003F4DE4" w:rsidRPr="00F55AD7" w:rsidRDefault="003F4DE4" w:rsidP="00933EE0">
      <w:pPr>
        <w:pStyle w:val="Acronym"/>
      </w:pPr>
      <w:r w:rsidRPr="00F55AD7">
        <w:t>MSC</w:t>
      </w:r>
      <w:r w:rsidRPr="00F55AD7">
        <w:tab/>
        <w:t>Maritime Safety Committee (IMO)</w:t>
      </w:r>
    </w:p>
    <w:p w14:paraId="62B6D26A" w14:textId="77777777" w:rsidR="003F4DE4" w:rsidRPr="00F55AD7" w:rsidRDefault="003F4DE4" w:rsidP="00933EE0">
      <w:pPr>
        <w:pStyle w:val="Acronym"/>
      </w:pPr>
      <w:r w:rsidRPr="00F55AD7">
        <w:t>MSI</w:t>
      </w:r>
      <w:r w:rsidRPr="00F55AD7">
        <w:tab/>
        <w:t>Maritime Safety Information</w:t>
      </w:r>
    </w:p>
    <w:p w14:paraId="1AB3103D" w14:textId="77777777" w:rsidR="003F4DE4" w:rsidRPr="00F55AD7" w:rsidRDefault="003F4DE4" w:rsidP="00933EE0">
      <w:pPr>
        <w:pStyle w:val="Acronym"/>
      </w:pPr>
      <w:r w:rsidRPr="00F55AD7">
        <w:t>MSP</w:t>
      </w:r>
      <w:r w:rsidRPr="00F55AD7">
        <w:tab/>
        <w:t>Maritime Service Portfolio(s)</w:t>
      </w:r>
    </w:p>
    <w:p w14:paraId="6282C4EE" w14:textId="77777777" w:rsidR="003F4DE4" w:rsidRPr="00F55AD7" w:rsidRDefault="003F4DE4" w:rsidP="00933EE0">
      <w:pPr>
        <w:pStyle w:val="Acronym"/>
      </w:pPr>
      <w:r w:rsidRPr="00F55AD7">
        <w:t>OSC</w:t>
      </w:r>
      <w:r w:rsidRPr="00F55AD7">
        <w:tab/>
        <w:t>On-scene commander</w:t>
      </w:r>
    </w:p>
    <w:p w14:paraId="4DC9D752" w14:textId="77777777" w:rsidR="003F4DE4" w:rsidRPr="00F55AD7" w:rsidRDefault="003F4DE4" w:rsidP="00933EE0">
      <w:pPr>
        <w:pStyle w:val="Acronym"/>
      </w:pPr>
      <w:r w:rsidRPr="00F55AD7">
        <w:t>NAS</w:t>
      </w:r>
      <w:r w:rsidRPr="00F55AD7">
        <w:tab/>
        <w:t>Navigation Assistance Service</w:t>
      </w:r>
    </w:p>
    <w:p w14:paraId="53563E1A" w14:textId="0F293C82" w:rsidR="003F4DE4" w:rsidRPr="00F55AD7" w:rsidRDefault="00C843AC" w:rsidP="00933EE0">
      <w:pPr>
        <w:pStyle w:val="Acronym"/>
      </w:pPr>
      <w:r>
        <w:t>NAVAREA</w:t>
      </w:r>
      <w:r>
        <w:tab/>
        <w:t>Geographic area</w:t>
      </w:r>
      <w:r w:rsidR="003F4DE4" w:rsidRPr="00F55AD7">
        <w:t xml:space="preserve"> in which various governments are responsible for navigation and weather warnings</w:t>
      </w:r>
    </w:p>
    <w:p w14:paraId="2E995911" w14:textId="77777777" w:rsidR="003F4DE4" w:rsidRPr="00F55AD7" w:rsidRDefault="003F4DE4" w:rsidP="00933EE0">
      <w:pPr>
        <w:pStyle w:val="Acronym"/>
      </w:pPr>
      <w:r w:rsidRPr="00F55AD7">
        <w:t>NAVTEX</w:t>
      </w:r>
      <w:r w:rsidRPr="00F55AD7">
        <w:tab/>
        <w:t>Navigational Telex (service</w:t>
      </w:r>
    </w:p>
    <w:p w14:paraId="4BFAB10D" w14:textId="63CF4F00" w:rsidR="003F4DE4" w:rsidRPr="00F55AD7" w:rsidRDefault="003F4DE4" w:rsidP="00933EE0">
      <w:pPr>
        <w:pStyle w:val="Acronym"/>
      </w:pPr>
      <w:r w:rsidRPr="00F55AD7">
        <w:t>NCSR</w:t>
      </w:r>
      <w:r w:rsidRPr="00F55AD7">
        <w:tab/>
      </w:r>
      <w:r w:rsidR="00DC6F92" w:rsidRPr="00DC6F92">
        <w:t>Navigation, Communication</w:t>
      </w:r>
      <w:r w:rsidR="00DC6F92">
        <w:t>s</w:t>
      </w:r>
      <w:r w:rsidR="00DC6F92" w:rsidRPr="00DC6F92">
        <w:t xml:space="preserve"> and Search and Rescue (IMO Sub-Committee)</w:t>
      </w:r>
    </w:p>
    <w:p w14:paraId="6B670B53" w14:textId="77777777" w:rsidR="003F4DE4" w:rsidRDefault="003F4DE4" w:rsidP="00933EE0">
      <w:pPr>
        <w:pStyle w:val="Acronym"/>
      </w:pPr>
      <w:r w:rsidRPr="00F55AD7">
        <w:t>RCC</w:t>
      </w:r>
      <w:r w:rsidRPr="00F55AD7">
        <w:tab/>
        <w:t>Rescue Co-ordination Centre</w:t>
      </w:r>
    </w:p>
    <w:p w14:paraId="21782C8D" w14:textId="1A51F20B" w:rsidR="008B62E0" w:rsidRPr="00F55AD7" w:rsidRDefault="008B62E0" w:rsidP="00933EE0">
      <w:pPr>
        <w:pStyle w:val="Acronym"/>
      </w:pPr>
      <w:r>
        <w:t>RR</w:t>
      </w:r>
      <w:r>
        <w:tab/>
        <w:t>Radio Regulations</w:t>
      </w:r>
    </w:p>
    <w:p w14:paraId="6B2A538E" w14:textId="77777777" w:rsidR="003F4DE4" w:rsidRPr="00F55AD7" w:rsidRDefault="003F4DE4" w:rsidP="00933EE0">
      <w:pPr>
        <w:pStyle w:val="Acronym"/>
      </w:pPr>
      <w:r w:rsidRPr="00F55AD7">
        <w:t>RTCM</w:t>
      </w:r>
      <w:r w:rsidRPr="00F55AD7">
        <w:tab/>
        <w:t>Radio Technical Commission for Maritime Service</w:t>
      </w:r>
    </w:p>
    <w:p w14:paraId="51D457B6" w14:textId="77777777" w:rsidR="003F4DE4" w:rsidRPr="00F55AD7" w:rsidRDefault="003F4DE4" w:rsidP="00933EE0">
      <w:pPr>
        <w:pStyle w:val="Acronym"/>
      </w:pPr>
      <w:r w:rsidRPr="00F55AD7">
        <w:t>SAR</w:t>
      </w:r>
      <w:r w:rsidRPr="00F55AD7">
        <w:tab/>
        <w:t>Search and Rescue</w:t>
      </w:r>
    </w:p>
    <w:p w14:paraId="5A35B4F6" w14:textId="77777777" w:rsidR="003F4DE4" w:rsidRPr="00F55AD7" w:rsidRDefault="003F4DE4" w:rsidP="00933EE0">
      <w:pPr>
        <w:pStyle w:val="Acronym"/>
      </w:pPr>
      <w:r w:rsidRPr="00F55AD7">
        <w:t>SART</w:t>
      </w:r>
      <w:r w:rsidRPr="00F55AD7">
        <w:tab/>
        <w:t>Search and Rescue Transponder</w:t>
      </w:r>
    </w:p>
    <w:p w14:paraId="596C2505" w14:textId="77777777" w:rsidR="003F4DE4" w:rsidRDefault="003F4DE4" w:rsidP="00933EE0">
      <w:pPr>
        <w:pStyle w:val="Acronym"/>
      </w:pPr>
      <w:r w:rsidRPr="00F55AD7">
        <w:t>SAT</w:t>
      </w:r>
      <w:r w:rsidRPr="00F55AD7">
        <w:tab/>
        <w:t>Satellite</w:t>
      </w:r>
    </w:p>
    <w:p w14:paraId="31C7B4E1" w14:textId="5572F414" w:rsidR="00C82EC7" w:rsidRPr="00F55AD7" w:rsidRDefault="00C82EC7" w:rsidP="00933EE0">
      <w:pPr>
        <w:pStyle w:val="Acronym"/>
      </w:pPr>
      <w:r>
        <w:t>Serv</w:t>
      </w:r>
      <w:r>
        <w:tab/>
        <w:t>Server</w:t>
      </w:r>
    </w:p>
    <w:p w14:paraId="24D520FC" w14:textId="77777777" w:rsidR="003F4DE4" w:rsidRPr="00F55AD7" w:rsidRDefault="003F4DE4" w:rsidP="00933EE0">
      <w:pPr>
        <w:pStyle w:val="Acronym"/>
      </w:pPr>
      <w:r w:rsidRPr="00F55AD7">
        <w:t>SIP</w:t>
      </w:r>
      <w:r w:rsidRPr="00F55AD7">
        <w:tab/>
        <w:t>Strategic Implementation Plan</w:t>
      </w:r>
    </w:p>
    <w:p w14:paraId="1F5F3A2B" w14:textId="0C6F3399" w:rsidR="003F4DE4" w:rsidRPr="00F55AD7" w:rsidRDefault="003F4DE4" w:rsidP="00933EE0">
      <w:pPr>
        <w:pStyle w:val="Acronym"/>
      </w:pPr>
      <w:r w:rsidRPr="00F55AD7">
        <w:t>SOLAS</w:t>
      </w:r>
      <w:r w:rsidRPr="00F55AD7">
        <w:tab/>
      </w:r>
      <w:r w:rsidRPr="00F55AD7">
        <w:rPr>
          <w:bCs/>
        </w:rPr>
        <w:t>International Convention for the Safety of Life at Sea, (IMO</w:t>
      </w:r>
      <w:r w:rsidR="004908B8">
        <w:rPr>
          <w:bCs/>
        </w:rPr>
        <w:t xml:space="preserve"> 1974 as amended</w:t>
      </w:r>
      <w:r w:rsidRPr="00F55AD7">
        <w:rPr>
          <w:bCs/>
        </w:rPr>
        <w:t>)</w:t>
      </w:r>
    </w:p>
    <w:p w14:paraId="23473633" w14:textId="77777777" w:rsidR="003F4DE4" w:rsidRPr="00F55AD7" w:rsidRDefault="003F4DE4" w:rsidP="00933EE0">
      <w:pPr>
        <w:pStyle w:val="Acronym"/>
      </w:pPr>
      <w:r w:rsidRPr="00F55AD7">
        <w:t>SRU</w:t>
      </w:r>
      <w:r w:rsidRPr="00F55AD7">
        <w:tab/>
        <w:t>Search and Rescue Unit</w:t>
      </w:r>
    </w:p>
    <w:p w14:paraId="7DF70D4D" w14:textId="77777777" w:rsidR="003F4DE4" w:rsidRPr="00F55AD7" w:rsidRDefault="003F4DE4" w:rsidP="00933EE0">
      <w:pPr>
        <w:pStyle w:val="Acronym"/>
      </w:pPr>
      <w:r w:rsidRPr="00F55AD7">
        <w:t>TDMA</w:t>
      </w:r>
      <w:r w:rsidRPr="00F55AD7">
        <w:tab/>
        <w:t>Time-division multiple access</w:t>
      </w:r>
    </w:p>
    <w:p w14:paraId="09C64DD2" w14:textId="77777777" w:rsidR="003F4DE4" w:rsidRPr="00F55AD7" w:rsidRDefault="003F4DE4" w:rsidP="00933EE0">
      <w:pPr>
        <w:pStyle w:val="Acronym"/>
      </w:pPr>
      <w:r w:rsidRPr="00F55AD7">
        <w:lastRenderedPageBreak/>
        <w:t>TMAS</w:t>
      </w:r>
      <w:r w:rsidRPr="00F55AD7">
        <w:tab/>
        <w:t>Telemedical Maritime Assistance Service</w:t>
      </w:r>
    </w:p>
    <w:p w14:paraId="17A414BC" w14:textId="77777777" w:rsidR="003F4DE4" w:rsidRPr="00F55AD7" w:rsidRDefault="003F4DE4" w:rsidP="00933EE0">
      <w:pPr>
        <w:pStyle w:val="Acronym"/>
      </w:pPr>
      <w:r w:rsidRPr="00F55AD7">
        <w:t>TOS</w:t>
      </w:r>
      <w:r w:rsidRPr="00F55AD7">
        <w:tab/>
        <w:t>Traffic Organization Service</w:t>
      </w:r>
    </w:p>
    <w:p w14:paraId="0CBC208E" w14:textId="77777777" w:rsidR="003F4DE4" w:rsidRPr="00F55AD7" w:rsidRDefault="003F4DE4" w:rsidP="00933EE0">
      <w:pPr>
        <w:pStyle w:val="Acronym"/>
      </w:pPr>
      <w:r w:rsidRPr="00F55AD7">
        <w:t>UTC</w:t>
      </w:r>
      <w:r w:rsidRPr="00F55AD7">
        <w:tab/>
        <w:t>Co-ordinated Universal Time</w:t>
      </w:r>
    </w:p>
    <w:p w14:paraId="28399A2A" w14:textId="77777777" w:rsidR="003F4DE4" w:rsidRPr="00F55AD7" w:rsidRDefault="003F4DE4" w:rsidP="00933EE0">
      <w:pPr>
        <w:pStyle w:val="Acronym"/>
      </w:pPr>
      <w:r w:rsidRPr="00F55AD7">
        <w:t>VDE</w:t>
      </w:r>
      <w:r w:rsidRPr="00F55AD7">
        <w:tab/>
        <w:t>VHF Data Exchange</w:t>
      </w:r>
    </w:p>
    <w:p w14:paraId="44DC0809" w14:textId="77777777" w:rsidR="003F4DE4" w:rsidRPr="00F55AD7" w:rsidRDefault="003F4DE4" w:rsidP="00933EE0">
      <w:pPr>
        <w:pStyle w:val="Acronym"/>
      </w:pPr>
      <w:r w:rsidRPr="00F55AD7">
        <w:t>VDES</w:t>
      </w:r>
      <w:r w:rsidRPr="00F55AD7">
        <w:tab/>
        <w:t>VHF Data Exchange System</w:t>
      </w:r>
    </w:p>
    <w:p w14:paraId="482D25C0" w14:textId="77777777" w:rsidR="003F4DE4" w:rsidRPr="00F55AD7" w:rsidRDefault="003F4DE4" w:rsidP="00933EE0">
      <w:pPr>
        <w:pStyle w:val="Acronym"/>
      </w:pPr>
      <w:r w:rsidRPr="00F55AD7">
        <w:t>VDL</w:t>
      </w:r>
      <w:r w:rsidRPr="00F55AD7">
        <w:tab/>
        <w:t>VHF Data Link</w:t>
      </w:r>
    </w:p>
    <w:p w14:paraId="070E007C" w14:textId="77777777" w:rsidR="003F4DE4" w:rsidRPr="00F55AD7" w:rsidRDefault="003F4DE4" w:rsidP="00933EE0">
      <w:pPr>
        <w:pStyle w:val="Acronym"/>
      </w:pPr>
      <w:r w:rsidRPr="00F55AD7">
        <w:t>VHF</w:t>
      </w:r>
      <w:r w:rsidRPr="00F55AD7">
        <w:tab/>
        <w:t>Very High Frequency (30 MHz to 300 MHz)</w:t>
      </w:r>
    </w:p>
    <w:p w14:paraId="3F353E55" w14:textId="77777777" w:rsidR="003F4DE4" w:rsidRPr="00F55AD7" w:rsidRDefault="003F4DE4" w:rsidP="00933EE0">
      <w:pPr>
        <w:pStyle w:val="Acronym"/>
      </w:pPr>
      <w:r w:rsidRPr="00F55AD7">
        <w:t>VOS</w:t>
      </w:r>
      <w:r w:rsidRPr="00F55AD7">
        <w:tab/>
        <w:t>Voluntary observing ship</w:t>
      </w:r>
    </w:p>
    <w:p w14:paraId="78A51FF0" w14:textId="77777777" w:rsidR="003F4DE4" w:rsidRPr="00F55AD7" w:rsidRDefault="003F4DE4" w:rsidP="00933EE0">
      <w:pPr>
        <w:pStyle w:val="Acronym"/>
      </w:pPr>
      <w:r w:rsidRPr="00F55AD7">
        <w:t>VTS</w:t>
      </w:r>
      <w:r w:rsidRPr="00F55AD7">
        <w:tab/>
        <w:t>Vessel Traffic Information Service</w:t>
      </w:r>
    </w:p>
    <w:p w14:paraId="71C72AF4" w14:textId="688ACFB9" w:rsidR="003F4DE4" w:rsidRPr="00F55AD7" w:rsidRDefault="003D3B40" w:rsidP="00933EE0">
      <w:pPr>
        <w:pStyle w:val="Acronym"/>
      </w:pPr>
      <w:r w:rsidRPr="00F55AD7">
        <w:t>WRC</w:t>
      </w:r>
      <w:r w:rsidRPr="00F55AD7">
        <w:tab/>
        <w:t xml:space="preserve">World Radiocommunications </w:t>
      </w:r>
      <w:r w:rsidR="003F4DE4" w:rsidRPr="00F55AD7">
        <w:t>Conference</w:t>
      </w:r>
    </w:p>
    <w:p w14:paraId="00C7BAB8" w14:textId="77777777" w:rsidR="003F4DE4" w:rsidRPr="00F55AD7" w:rsidRDefault="003F4DE4" w:rsidP="00933EE0">
      <w:pPr>
        <w:pStyle w:val="Acronym"/>
      </w:pPr>
      <w:r w:rsidRPr="00F55AD7">
        <w:t>WWRNS</w:t>
      </w:r>
      <w:r w:rsidRPr="00F55AD7">
        <w:tab/>
        <w:t>World-wide Radionavigation System</w:t>
      </w:r>
    </w:p>
    <w:p w14:paraId="200B654D" w14:textId="653298AD" w:rsidR="00646AFD" w:rsidRPr="00F55AD7" w:rsidRDefault="00646AFD" w:rsidP="001B60A6">
      <w:pPr>
        <w:pStyle w:val="Reference"/>
        <w:numPr>
          <w:ilvl w:val="0"/>
          <w:numId w:val="0"/>
        </w:numPr>
      </w:pPr>
    </w:p>
    <w:sectPr w:rsidR="00646AFD" w:rsidRPr="00F55AD7"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BF4A6" w14:textId="77777777" w:rsidR="000B51ED" w:rsidRDefault="000B51ED" w:rsidP="003274DB">
      <w:r>
        <w:separator/>
      </w:r>
    </w:p>
    <w:p w14:paraId="41D55CA5" w14:textId="77777777" w:rsidR="000B51ED" w:rsidRDefault="000B51ED"/>
  </w:endnote>
  <w:endnote w:type="continuationSeparator" w:id="0">
    <w:p w14:paraId="65F7831C" w14:textId="77777777" w:rsidR="000B51ED" w:rsidRDefault="000B51ED" w:rsidP="003274DB">
      <w:r>
        <w:continuationSeparator/>
      </w:r>
    </w:p>
    <w:p w14:paraId="636DB644" w14:textId="77777777" w:rsidR="000B51ED" w:rsidRDefault="000B5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AC97" w14:textId="77777777" w:rsidR="002755FD" w:rsidRDefault="002755F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755FD" w:rsidRDefault="002755F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755FD" w:rsidRDefault="002755F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755FD" w:rsidRDefault="002755F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755FD" w:rsidRDefault="002755F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386AA" w14:textId="77777777" w:rsidR="002755FD" w:rsidRDefault="002755F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77777777" w:rsidR="002755FD" w:rsidRPr="00ED2A8D" w:rsidRDefault="002755FD" w:rsidP="008747E0">
    <w:pPr>
      <w:pStyle w:val="Footer"/>
    </w:pPr>
    <w:r w:rsidRPr="00442889">
      <w:rPr>
        <w:noProof/>
        <w:lang w:val="en-IE" w:eastAsia="en-IE"/>
      </w:rPr>
      <w:drawing>
        <wp:anchor distT="0" distB="0" distL="114300" distR="114300" simplePos="0" relativeHeight="251661312" behindDoc="1" locked="0" layoutInCell="1" allowOverlap="1" wp14:anchorId="278B4932" wp14:editId="2583C8B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5175766" w14:textId="77777777" w:rsidR="002755FD" w:rsidRPr="00ED2A8D" w:rsidRDefault="002755FD" w:rsidP="008747E0">
    <w:pPr>
      <w:pStyle w:val="Footer"/>
    </w:pPr>
  </w:p>
  <w:p w14:paraId="6B80A5D7" w14:textId="77777777" w:rsidR="002755FD" w:rsidRPr="00ED2A8D" w:rsidRDefault="002755FD" w:rsidP="008747E0">
    <w:pPr>
      <w:pStyle w:val="Footer"/>
    </w:pPr>
  </w:p>
  <w:p w14:paraId="41671561" w14:textId="77777777" w:rsidR="002755FD" w:rsidRPr="00ED2A8D" w:rsidRDefault="002755F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D9A86" w14:textId="77777777" w:rsidR="002755FD" w:rsidRDefault="002755F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2755FD" w:rsidRPr="00C907DF" w:rsidRDefault="002755F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C21ABE">
      <w:rPr>
        <w:szCs w:val="15"/>
        <w:lang w:val="fr-FR"/>
      </w:rPr>
      <w:t xml:space="preserve"> </w:t>
    </w:r>
    <w:r>
      <w:rPr>
        <w:szCs w:val="15"/>
      </w:rPr>
      <w:fldChar w:fldCharType="begin"/>
    </w:r>
    <w:r w:rsidRPr="00C21ABE">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2755FD" w:rsidRPr="00525922" w:rsidRDefault="002755F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A075A" w14:textId="77777777" w:rsidR="002755FD" w:rsidRPr="00C716E5" w:rsidRDefault="002755FD" w:rsidP="00C716E5">
    <w:pPr>
      <w:pStyle w:val="Footer"/>
      <w:rPr>
        <w:sz w:val="15"/>
        <w:szCs w:val="15"/>
      </w:rPr>
    </w:pPr>
  </w:p>
  <w:p w14:paraId="6FC904F9" w14:textId="77777777" w:rsidR="002755FD" w:rsidRDefault="002755FD" w:rsidP="00C716E5">
    <w:pPr>
      <w:pStyle w:val="Footerportrait"/>
    </w:pPr>
  </w:p>
  <w:p w14:paraId="0DD0B946" w14:textId="1B69B23A" w:rsidR="002755FD" w:rsidRPr="00C907DF" w:rsidRDefault="00BB50AA" w:rsidP="00C716E5">
    <w:pPr>
      <w:pStyle w:val="Footerportrait"/>
      <w:rPr>
        <w:rStyle w:val="PageNumber"/>
        <w:szCs w:val="15"/>
      </w:rPr>
    </w:pPr>
    <w:fldSimple w:instr=" STYLEREF &quot;Document type&quot; \* MERGEFORMAT ">
      <w:r w:rsidR="007E4A09">
        <w:t>IALA Guideline</w:t>
      </w:r>
    </w:fldSimple>
    <w:r w:rsidR="002755FD" w:rsidRPr="00C907DF">
      <w:t xml:space="preserve"> </w:t>
    </w:r>
    <w:fldSimple w:instr=" STYLEREF &quot;Document number&quot; \* MERGEFORMAT ">
      <w:r w:rsidR="007E4A09">
        <w:t>1117</w:t>
      </w:r>
    </w:fldSimple>
    <w:r w:rsidR="002755FD" w:rsidRPr="00C907DF">
      <w:t xml:space="preserve"> –</w:t>
    </w:r>
    <w:r w:rsidR="002755FD">
      <w:t xml:space="preserve"> </w:t>
    </w:r>
    <w:fldSimple w:instr=" STYLEREF &quot;Document name&quot; \* MERGEFORMAT ">
      <w:r w:rsidR="007E4A09">
        <w:t>Draft VHF Data Exchange System (VDES) Overview</w:t>
      </w:r>
    </w:fldSimple>
  </w:p>
  <w:p w14:paraId="1B606CCD" w14:textId="64E8ABF7" w:rsidR="002755FD" w:rsidRPr="00C907DF" w:rsidRDefault="00BB50AA" w:rsidP="00C716E5">
    <w:pPr>
      <w:pStyle w:val="Footerportrait"/>
    </w:pPr>
    <w:fldSimple w:instr=" STYLEREF &quot;Edition number&quot; \* MERGEFORMAT ">
      <w:r w:rsidR="007E4A09">
        <w:t>Edition 21.0</w:t>
      </w:r>
    </w:fldSimple>
    <w:r w:rsidR="002755FD">
      <w:t xml:space="preserve">  </w:t>
    </w:r>
    <w:fldSimple w:instr=" STYLEREF &quot;Document date&quot; \* MERGEFORMAT ">
      <w:r w:rsidR="007E4A09">
        <w:t>December 20176</w:t>
      </w:r>
    </w:fldSimple>
    <w:r w:rsidR="002755FD" w:rsidRPr="00C907DF">
      <w:tab/>
    </w:r>
    <w:r w:rsidR="002755FD">
      <w:t xml:space="preserve">P </w:t>
    </w:r>
    <w:r w:rsidR="002755FD" w:rsidRPr="00C907DF">
      <w:rPr>
        <w:rStyle w:val="PageNumber"/>
        <w:szCs w:val="15"/>
      </w:rPr>
      <w:fldChar w:fldCharType="begin"/>
    </w:r>
    <w:r w:rsidR="002755FD" w:rsidRPr="00C907DF">
      <w:rPr>
        <w:rStyle w:val="PageNumber"/>
        <w:szCs w:val="15"/>
      </w:rPr>
      <w:instrText xml:space="preserve">PAGE  </w:instrText>
    </w:r>
    <w:r w:rsidR="002755FD" w:rsidRPr="00C907DF">
      <w:rPr>
        <w:rStyle w:val="PageNumber"/>
        <w:szCs w:val="15"/>
      </w:rPr>
      <w:fldChar w:fldCharType="separate"/>
    </w:r>
    <w:r w:rsidR="007E4A09">
      <w:rPr>
        <w:rStyle w:val="PageNumber"/>
        <w:szCs w:val="15"/>
      </w:rPr>
      <w:t>4</w:t>
    </w:r>
    <w:r w:rsidR="002755F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65AF4" w14:textId="77777777" w:rsidR="002755FD" w:rsidRDefault="002755FD" w:rsidP="00C716E5">
    <w:pPr>
      <w:pStyle w:val="Footer"/>
    </w:pPr>
  </w:p>
  <w:p w14:paraId="4D7BEBDA" w14:textId="77777777" w:rsidR="002755FD" w:rsidRDefault="002755FD" w:rsidP="00C716E5">
    <w:pPr>
      <w:pStyle w:val="Footerportrait"/>
    </w:pPr>
  </w:p>
  <w:p w14:paraId="2613E04A" w14:textId="04DA0BE7" w:rsidR="002755FD" w:rsidRPr="00C907DF" w:rsidRDefault="00BB50AA" w:rsidP="00C716E5">
    <w:pPr>
      <w:pStyle w:val="Footerportrait"/>
      <w:rPr>
        <w:rStyle w:val="PageNumber"/>
        <w:szCs w:val="15"/>
      </w:rPr>
    </w:pPr>
    <w:fldSimple w:instr=" STYLEREF &quot;Document type&quot; \* MERGEFORMAT ">
      <w:r w:rsidR="007E4A09">
        <w:t>IALA Guideline</w:t>
      </w:r>
    </w:fldSimple>
    <w:r w:rsidR="002755FD" w:rsidRPr="00C907DF">
      <w:t xml:space="preserve"> </w:t>
    </w:r>
    <w:fldSimple w:instr=" STYLEREF &quot;Document number&quot; \* MERGEFORMAT ">
      <w:r w:rsidR="007E4A09">
        <w:t>1117</w:t>
      </w:r>
    </w:fldSimple>
    <w:r w:rsidR="002755FD" w:rsidRPr="00C907DF">
      <w:t xml:space="preserve"> –</w:t>
    </w:r>
    <w:r w:rsidR="002755FD">
      <w:t xml:space="preserve"> </w:t>
    </w:r>
    <w:fldSimple w:instr=" STYLEREF &quot;Document name&quot; \* MERGEFORMAT ">
      <w:r w:rsidR="007E4A09">
        <w:t>Draft VHF Data Exchange System (VDES) Overview</w:t>
      </w:r>
    </w:fldSimple>
  </w:p>
  <w:p w14:paraId="63904568" w14:textId="53626F1A" w:rsidR="002755FD" w:rsidRPr="00525922" w:rsidRDefault="00BB50AA" w:rsidP="00C716E5">
    <w:pPr>
      <w:pStyle w:val="Footerportrait"/>
    </w:pPr>
    <w:fldSimple w:instr=" STYLEREF &quot;Edition number&quot; \* MERGEFORMAT ">
      <w:r w:rsidR="007E4A09">
        <w:t>Edition 21.0</w:t>
      </w:r>
    </w:fldSimple>
    <w:r w:rsidR="002755FD" w:rsidRPr="00C907DF">
      <w:tab/>
    </w:r>
    <w:r w:rsidR="002755FD">
      <w:t xml:space="preserve">P </w:t>
    </w:r>
    <w:r w:rsidR="002755FD" w:rsidRPr="00C907DF">
      <w:rPr>
        <w:rStyle w:val="PageNumber"/>
        <w:szCs w:val="15"/>
      </w:rPr>
      <w:fldChar w:fldCharType="begin"/>
    </w:r>
    <w:r w:rsidR="002755FD" w:rsidRPr="00C907DF">
      <w:rPr>
        <w:rStyle w:val="PageNumber"/>
        <w:szCs w:val="15"/>
      </w:rPr>
      <w:instrText xml:space="preserve">PAGE  </w:instrText>
    </w:r>
    <w:r w:rsidR="002755FD" w:rsidRPr="00C907DF">
      <w:rPr>
        <w:rStyle w:val="PageNumber"/>
        <w:szCs w:val="15"/>
      </w:rPr>
      <w:fldChar w:fldCharType="separate"/>
    </w:r>
    <w:r w:rsidR="007E4A09">
      <w:rPr>
        <w:rStyle w:val="PageNumber"/>
        <w:szCs w:val="15"/>
      </w:rPr>
      <w:t>3</w:t>
    </w:r>
    <w:r w:rsidR="002755F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60C83" w14:textId="77777777" w:rsidR="002755FD" w:rsidRDefault="002755FD" w:rsidP="00C716E5">
    <w:pPr>
      <w:pStyle w:val="Footer"/>
    </w:pPr>
  </w:p>
  <w:p w14:paraId="663AE836" w14:textId="77777777" w:rsidR="002755FD" w:rsidRDefault="002755FD" w:rsidP="00C716E5">
    <w:pPr>
      <w:pStyle w:val="Footerportrait"/>
    </w:pPr>
  </w:p>
  <w:p w14:paraId="7CEB4BBC" w14:textId="5EC052CE" w:rsidR="002755FD" w:rsidRPr="00C907DF" w:rsidRDefault="00BB50AA" w:rsidP="00760004">
    <w:pPr>
      <w:pStyle w:val="Footerportrait"/>
      <w:tabs>
        <w:tab w:val="clear" w:pos="10206"/>
        <w:tab w:val="right" w:pos="15704"/>
      </w:tabs>
    </w:pPr>
    <w:fldSimple w:instr=" STYLEREF &quot;Document type&quot; \* MERGEFORMAT ">
      <w:r w:rsidR="007E4A09">
        <w:t>IALA Guideline</w:t>
      </w:r>
    </w:fldSimple>
    <w:r w:rsidR="002755FD" w:rsidRPr="00C907DF">
      <w:t xml:space="preserve"> </w:t>
    </w:r>
    <w:fldSimple w:instr=" STYLEREF &quot;Document number&quot; \* MERGEFORMAT ">
      <w:r w:rsidR="007E4A09">
        <w:t>1117</w:t>
      </w:r>
    </w:fldSimple>
    <w:r w:rsidR="002755FD" w:rsidRPr="00C907DF">
      <w:t xml:space="preserve"> –</w:t>
    </w:r>
    <w:r w:rsidR="002755FD">
      <w:t xml:space="preserve"> </w:t>
    </w:r>
    <w:fldSimple w:instr=" STYLEREF &quot;Document name&quot; \* MERGEFORMAT ">
      <w:r w:rsidR="007E4A09">
        <w:t>Draft VHF Data Exchange System (VDES) Overview</w:t>
      </w:r>
    </w:fldSimple>
    <w:r w:rsidR="002755FD">
      <w:tab/>
    </w:r>
  </w:p>
  <w:p w14:paraId="69C56F9E" w14:textId="7330F227" w:rsidR="002755FD" w:rsidRPr="00C907DF" w:rsidRDefault="00BB50AA" w:rsidP="00760004">
    <w:pPr>
      <w:pStyle w:val="Footerportrait"/>
      <w:tabs>
        <w:tab w:val="clear" w:pos="10206"/>
        <w:tab w:val="right" w:pos="15704"/>
      </w:tabs>
    </w:pPr>
    <w:fldSimple w:instr=" STYLEREF &quot;Edition number&quot; \* MERGEFORMAT ">
      <w:r w:rsidR="007E4A09">
        <w:t>Edition 21.0</w:t>
      </w:r>
    </w:fldSimple>
    <w:r w:rsidR="002755FD">
      <w:t xml:space="preserve">  </w:t>
    </w:r>
    <w:fldSimple w:instr=" STYLEREF &quot;Document date&quot; \* MERGEFORMAT ">
      <w:r w:rsidR="007E4A09">
        <w:t>December 20176</w:t>
      </w:r>
    </w:fldSimple>
    <w:r w:rsidR="002755FD">
      <w:tab/>
    </w:r>
    <w:r w:rsidR="002755FD">
      <w:rPr>
        <w:rStyle w:val="PageNumber"/>
        <w:szCs w:val="15"/>
      </w:rPr>
      <w:t xml:space="preserve">P </w:t>
    </w:r>
    <w:r w:rsidR="002755FD" w:rsidRPr="00C907DF">
      <w:rPr>
        <w:rStyle w:val="PageNumber"/>
        <w:szCs w:val="15"/>
      </w:rPr>
      <w:fldChar w:fldCharType="begin"/>
    </w:r>
    <w:r w:rsidR="002755FD" w:rsidRPr="00C907DF">
      <w:rPr>
        <w:rStyle w:val="PageNumber"/>
        <w:szCs w:val="15"/>
      </w:rPr>
      <w:instrText xml:space="preserve">PAGE  </w:instrText>
    </w:r>
    <w:r w:rsidR="002755FD" w:rsidRPr="00C907DF">
      <w:rPr>
        <w:rStyle w:val="PageNumber"/>
        <w:szCs w:val="15"/>
      </w:rPr>
      <w:fldChar w:fldCharType="separate"/>
    </w:r>
    <w:r w:rsidR="007E4A09">
      <w:rPr>
        <w:rStyle w:val="PageNumber"/>
        <w:szCs w:val="15"/>
      </w:rPr>
      <w:t>11</w:t>
    </w:r>
    <w:r w:rsidR="002755F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2B475" w14:textId="77777777" w:rsidR="000B51ED" w:rsidRDefault="000B51ED" w:rsidP="003274DB">
      <w:r>
        <w:separator/>
      </w:r>
    </w:p>
    <w:p w14:paraId="20D1C166" w14:textId="77777777" w:rsidR="000B51ED" w:rsidRDefault="000B51ED"/>
  </w:footnote>
  <w:footnote w:type="continuationSeparator" w:id="0">
    <w:p w14:paraId="3F78F32F" w14:textId="77777777" w:rsidR="000B51ED" w:rsidRDefault="000B51ED" w:rsidP="003274DB">
      <w:r>
        <w:continuationSeparator/>
      </w:r>
    </w:p>
    <w:p w14:paraId="1E162DF0" w14:textId="77777777" w:rsidR="000B51ED" w:rsidRDefault="000B51ED"/>
  </w:footnote>
  <w:footnote w:id="1">
    <w:p w14:paraId="5285FADC" w14:textId="2A8BE9C9" w:rsidR="002755FD" w:rsidRPr="009C387B" w:rsidRDefault="002755FD" w:rsidP="00586C48">
      <w:pPr>
        <w:pStyle w:val="FootnoteText"/>
        <w:rPr>
          <w:lang w:val="fr-FR"/>
        </w:rPr>
      </w:pPr>
      <w:r>
        <w:rPr>
          <w:rStyle w:val="FootnoteReference"/>
        </w:rPr>
        <w:footnoteRef/>
      </w:r>
      <w:r>
        <w:rPr>
          <w:lang w:val="fr-FR"/>
        </w:rPr>
        <w:tab/>
      </w:r>
      <w:r w:rsidRPr="009C387B">
        <w:rPr>
          <w:lang w:val="fr-FR"/>
        </w:rPr>
        <w:t>Recommendation ITU-R M.493</w:t>
      </w:r>
    </w:p>
  </w:footnote>
  <w:footnote w:id="2">
    <w:p w14:paraId="78F5B19F" w14:textId="647E9255" w:rsidR="002755FD" w:rsidRPr="009C387B" w:rsidRDefault="002755FD" w:rsidP="00586C48">
      <w:pPr>
        <w:pStyle w:val="FootnoteText"/>
        <w:rPr>
          <w:lang w:val="fr-FR"/>
        </w:rPr>
      </w:pPr>
      <w:r>
        <w:rPr>
          <w:rStyle w:val="FootnoteReference"/>
        </w:rPr>
        <w:footnoteRef/>
      </w:r>
      <w:r>
        <w:rPr>
          <w:lang w:val="fr-FR"/>
        </w:rPr>
        <w:tab/>
      </w:r>
      <w:r w:rsidRPr="009C387B">
        <w:rPr>
          <w:lang w:val="fr-FR"/>
        </w:rPr>
        <w:t>Recommendation ITU-R M.1371</w:t>
      </w:r>
    </w:p>
  </w:footnote>
  <w:footnote w:id="3">
    <w:p w14:paraId="2BBC3A8B" w14:textId="0B54D14E" w:rsidR="002755FD" w:rsidRDefault="002755FD" w:rsidP="00586C48">
      <w:pPr>
        <w:pStyle w:val="FootnoteText"/>
      </w:pPr>
      <w:r>
        <w:rPr>
          <w:rStyle w:val="FootnoteReference"/>
        </w:rPr>
        <w:footnoteRef/>
      </w:r>
      <w:r>
        <w:tab/>
      </w:r>
      <w:r w:rsidRPr="007556DA">
        <w:t>Recommendation ITU-R M.1842</w:t>
      </w:r>
    </w:p>
  </w:footnote>
  <w:footnote w:id="4">
    <w:p w14:paraId="7E646D6C" w14:textId="180977A5" w:rsidR="002755FD" w:rsidRPr="00062874" w:rsidRDefault="002755FD" w:rsidP="00380F88">
      <w:pPr>
        <w:pStyle w:val="FootnoteText"/>
        <w:rPr>
          <w:lang w:val="en-AU"/>
        </w:rPr>
      </w:pPr>
      <w:r>
        <w:rPr>
          <w:rStyle w:val="FootnoteReference"/>
        </w:rPr>
        <w:footnoteRef/>
      </w:r>
      <w:r>
        <w:tab/>
      </w:r>
      <w:r>
        <w:rPr>
          <w:lang w:val="en-AU"/>
        </w:rPr>
        <w:t>More information on VDL loading is available in Report ITU-R M.2287-0</w:t>
      </w:r>
    </w:p>
  </w:footnote>
  <w:footnote w:id="5">
    <w:p w14:paraId="5676EDCE" w14:textId="1332D303" w:rsidR="002755FD" w:rsidRPr="00972266" w:rsidRDefault="002755FD" w:rsidP="00062874">
      <w:pPr>
        <w:pStyle w:val="FootnoteText"/>
        <w:rPr>
          <w:lang w:val="en-AU"/>
        </w:rPr>
      </w:pPr>
      <w:r>
        <w:rPr>
          <w:rStyle w:val="FootnoteReference"/>
        </w:rPr>
        <w:footnoteRef/>
      </w:r>
      <w:r>
        <w:tab/>
      </w:r>
      <w:r>
        <w:rPr>
          <w:lang w:val="en-AU"/>
        </w:rPr>
        <w:t>IEC standard 61174 Ed. 4 includes route exchange.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1184" w14:textId="22E1F43B" w:rsidR="002755FD" w:rsidRDefault="000B51ED">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5749" w14:textId="0B11A77F" w:rsidR="002755FD" w:rsidRDefault="000B51ED">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582F" w14:textId="39B03998" w:rsidR="002755FD" w:rsidRPr="00667792" w:rsidRDefault="002755FD" w:rsidP="00667792">
    <w:pPr>
      <w:pStyle w:val="Header"/>
    </w:pPr>
    <w:r>
      <w:rPr>
        <w:noProof/>
        <w:lang w:val="en-IE" w:eastAsia="en-IE"/>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645FA" w14:textId="13BBEC6E" w:rsidR="002755FD" w:rsidRDefault="000B51ED">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42A9E" w14:textId="5C8726AF" w:rsidR="002755FD" w:rsidRDefault="002755FD" w:rsidP="00B6066D">
    <w:pPr>
      <w:pStyle w:val="Header"/>
      <w:jc w:val="right"/>
    </w:pPr>
    <w:r w:rsidRPr="00442889">
      <w:rPr>
        <w:noProof/>
        <w:lang w:val="en-IE" w:eastAsia="en-IE"/>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E4A09">
      <w:t>ENAV21-11.12</w:t>
    </w:r>
  </w:p>
  <w:p w14:paraId="77B6579F" w14:textId="77777777" w:rsidR="002755FD" w:rsidRDefault="002755FD" w:rsidP="00B6066D">
    <w:pPr>
      <w:pStyle w:val="Header"/>
      <w:jc w:val="right"/>
    </w:pPr>
  </w:p>
  <w:p w14:paraId="294C62FA" w14:textId="77777777" w:rsidR="002755FD" w:rsidRDefault="002755FD" w:rsidP="00B6066D">
    <w:pPr>
      <w:pStyle w:val="Header"/>
      <w:jc w:val="right"/>
    </w:pPr>
  </w:p>
  <w:p w14:paraId="36C3E9FB" w14:textId="21EB6AF5" w:rsidR="002755FD" w:rsidRDefault="002755FD" w:rsidP="00C21ABE">
    <w:pPr>
      <w:pStyle w:val="Header"/>
      <w:tabs>
        <w:tab w:val="left" w:pos="5433"/>
      </w:tabs>
    </w:pPr>
    <w:r>
      <w:tab/>
    </w:r>
  </w:p>
  <w:p w14:paraId="14F42252" w14:textId="6D14E74F" w:rsidR="002755FD" w:rsidRDefault="002755FD" w:rsidP="008747E0">
    <w:pPr>
      <w:pStyle w:val="Header"/>
    </w:pPr>
  </w:p>
  <w:p w14:paraId="74D558FC" w14:textId="55FAA32E" w:rsidR="002755FD" w:rsidRDefault="002755FD" w:rsidP="008747E0">
    <w:pPr>
      <w:pStyle w:val="Header"/>
    </w:pPr>
    <w:r>
      <w:rPr>
        <w:noProof/>
        <w:lang w:val="en-IE" w:eastAsia="en-IE"/>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755FD" w:rsidRPr="00ED2A8D" w:rsidRDefault="002755FD" w:rsidP="008747E0">
    <w:pPr>
      <w:pStyle w:val="Header"/>
    </w:pPr>
  </w:p>
  <w:p w14:paraId="6AD2C8D3" w14:textId="681F1255" w:rsidR="002755FD" w:rsidRPr="00ED2A8D" w:rsidRDefault="002755F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D27DC" w14:textId="2D47433E" w:rsidR="002755FD" w:rsidRDefault="002755FD">
    <w:pPr>
      <w:pStyle w:val="Header"/>
    </w:pPr>
    <w:r>
      <w:rPr>
        <w:noProof/>
        <w:lang w:val="en-IE" w:eastAsia="en-IE"/>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755FD" w:rsidRDefault="002755FD">
    <w:pPr>
      <w:pStyle w:val="Header"/>
    </w:pPr>
  </w:p>
  <w:p w14:paraId="60B8593E" w14:textId="77777777" w:rsidR="002755FD" w:rsidRDefault="002755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813E" w14:textId="049D6A65" w:rsidR="002755FD" w:rsidRDefault="000B51ED">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0FE5" w14:textId="56F27BD6" w:rsidR="002755FD" w:rsidRPr="00ED2A8D" w:rsidRDefault="002755FD" w:rsidP="008747E0">
    <w:pPr>
      <w:pStyle w:val="Header"/>
    </w:pPr>
    <w:r>
      <w:rPr>
        <w:noProof/>
        <w:lang w:val="en-IE" w:eastAsia="en-IE"/>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755FD" w:rsidRPr="00ED2A8D" w:rsidRDefault="002755FD" w:rsidP="008747E0">
    <w:pPr>
      <w:pStyle w:val="Header"/>
    </w:pPr>
  </w:p>
  <w:p w14:paraId="20BBBC6D" w14:textId="77777777" w:rsidR="002755FD" w:rsidRDefault="002755FD" w:rsidP="008747E0">
    <w:pPr>
      <w:pStyle w:val="Header"/>
    </w:pPr>
  </w:p>
  <w:p w14:paraId="5D38743E" w14:textId="77777777" w:rsidR="002755FD" w:rsidRDefault="002755FD" w:rsidP="008747E0">
    <w:pPr>
      <w:pStyle w:val="Header"/>
    </w:pPr>
  </w:p>
  <w:p w14:paraId="59D055C6" w14:textId="77777777" w:rsidR="002755FD" w:rsidRDefault="002755FD" w:rsidP="008747E0">
    <w:pPr>
      <w:pStyle w:val="Header"/>
    </w:pPr>
  </w:p>
  <w:p w14:paraId="2877724F" w14:textId="77777777" w:rsidR="002755FD" w:rsidRPr="00441393" w:rsidRDefault="002755FD" w:rsidP="00441393">
    <w:pPr>
      <w:pStyle w:val="Contents"/>
    </w:pPr>
    <w:r>
      <w:t>DOCUMENT REVISION</w:t>
    </w:r>
  </w:p>
  <w:p w14:paraId="09691153" w14:textId="77777777" w:rsidR="002755FD" w:rsidRPr="00ED2A8D" w:rsidRDefault="002755FD" w:rsidP="008747E0">
    <w:pPr>
      <w:pStyle w:val="Header"/>
    </w:pPr>
  </w:p>
  <w:p w14:paraId="1ECA61B7" w14:textId="77777777" w:rsidR="002755FD" w:rsidRPr="00AC33A2" w:rsidRDefault="002755F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AD1AA" w14:textId="62BFB40D" w:rsidR="002755FD" w:rsidRDefault="000B51ED">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F8321" w14:textId="63341AB2" w:rsidR="002755FD" w:rsidRDefault="000B51ED">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6E5F9" w14:textId="36BE32D0" w:rsidR="002755FD" w:rsidRPr="00ED2A8D" w:rsidRDefault="002755FD" w:rsidP="008747E0">
    <w:pPr>
      <w:pStyle w:val="Header"/>
    </w:pPr>
    <w:r>
      <w:rPr>
        <w:noProof/>
        <w:lang w:val="en-IE" w:eastAsia="en-IE"/>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755FD" w:rsidRPr="00ED2A8D" w:rsidRDefault="002755FD" w:rsidP="008747E0">
    <w:pPr>
      <w:pStyle w:val="Header"/>
    </w:pPr>
  </w:p>
  <w:p w14:paraId="15D53F0E" w14:textId="77777777" w:rsidR="002755FD" w:rsidRDefault="002755FD" w:rsidP="008747E0">
    <w:pPr>
      <w:pStyle w:val="Header"/>
    </w:pPr>
  </w:p>
  <w:p w14:paraId="30E0B82E" w14:textId="77777777" w:rsidR="002755FD" w:rsidRDefault="002755FD" w:rsidP="008747E0">
    <w:pPr>
      <w:pStyle w:val="Header"/>
    </w:pPr>
  </w:p>
  <w:p w14:paraId="38068A1D" w14:textId="77777777" w:rsidR="002755FD" w:rsidRDefault="002755FD" w:rsidP="008747E0">
    <w:pPr>
      <w:pStyle w:val="Header"/>
    </w:pPr>
  </w:p>
  <w:p w14:paraId="6DED465C" w14:textId="77777777" w:rsidR="002755FD" w:rsidRPr="00441393" w:rsidRDefault="002755FD" w:rsidP="00441393">
    <w:pPr>
      <w:pStyle w:val="Contents"/>
    </w:pPr>
    <w:r>
      <w:t>CONTENTS</w:t>
    </w:r>
  </w:p>
  <w:p w14:paraId="42B130BB" w14:textId="77777777" w:rsidR="002755FD" w:rsidRDefault="002755FD" w:rsidP="0078486B">
    <w:pPr>
      <w:pStyle w:val="Header"/>
      <w:spacing w:line="140" w:lineRule="exact"/>
    </w:pPr>
  </w:p>
  <w:p w14:paraId="22A752C6" w14:textId="77777777" w:rsidR="002755FD" w:rsidRPr="00AC33A2" w:rsidRDefault="002755F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1E8F6" w14:textId="2F85B003" w:rsidR="002755FD" w:rsidRPr="00ED2A8D" w:rsidRDefault="002755FD" w:rsidP="00C716E5">
    <w:pPr>
      <w:pStyle w:val="Header"/>
    </w:pPr>
    <w:r>
      <w:rPr>
        <w:noProof/>
        <w:lang w:val="en-IE" w:eastAsia="en-IE"/>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755FD" w:rsidRPr="00ED2A8D" w:rsidRDefault="002755FD" w:rsidP="00C716E5">
    <w:pPr>
      <w:pStyle w:val="Header"/>
    </w:pPr>
  </w:p>
  <w:p w14:paraId="30E6C01B" w14:textId="77777777" w:rsidR="002755FD" w:rsidRDefault="002755FD" w:rsidP="00C716E5">
    <w:pPr>
      <w:pStyle w:val="Header"/>
    </w:pPr>
  </w:p>
  <w:p w14:paraId="1F64AB92" w14:textId="77777777" w:rsidR="002755FD" w:rsidRDefault="002755FD" w:rsidP="00C716E5">
    <w:pPr>
      <w:pStyle w:val="Header"/>
    </w:pPr>
  </w:p>
  <w:p w14:paraId="7416B8C2" w14:textId="77777777" w:rsidR="002755FD" w:rsidRDefault="002755FD" w:rsidP="00C716E5">
    <w:pPr>
      <w:pStyle w:val="Header"/>
    </w:pPr>
  </w:p>
  <w:p w14:paraId="26BAD793" w14:textId="77777777" w:rsidR="002755FD" w:rsidRPr="00441393" w:rsidRDefault="002755FD" w:rsidP="00C716E5">
    <w:pPr>
      <w:pStyle w:val="Contents"/>
    </w:pPr>
    <w:r>
      <w:t>CONTENTS</w:t>
    </w:r>
  </w:p>
  <w:p w14:paraId="68ECE7DC" w14:textId="77777777" w:rsidR="002755FD" w:rsidRPr="00ED2A8D" w:rsidRDefault="002755FD" w:rsidP="00C716E5">
    <w:pPr>
      <w:pStyle w:val="Header"/>
    </w:pPr>
  </w:p>
  <w:p w14:paraId="6387CB5F" w14:textId="77777777" w:rsidR="002755FD" w:rsidRPr="00AC33A2" w:rsidRDefault="002755FD" w:rsidP="00C716E5">
    <w:pPr>
      <w:pStyle w:val="Header"/>
      <w:spacing w:line="140" w:lineRule="exact"/>
    </w:pPr>
  </w:p>
  <w:p w14:paraId="6B91DD4A" w14:textId="77777777" w:rsidR="002755FD" w:rsidRDefault="002755FD">
    <w:pPr>
      <w:pStyle w:val="Header"/>
    </w:pPr>
    <w:r>
      <w:rPr>
        <w:noProof/>
        <w:lang w:val="en-IE" w:eastAsia="en-IE"/>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E4B782E"/>
    <w:multiLevelType w:val="hybridMultilevel"/>
    <w:tmpl w:val="530AFDC8"/>
    <w:lvl w:ilvl="0" w:tplc="82D48AF6">
      <w:start w:val="1"/>
      <w:numFmt w:val="bullet"/>
      <w:pStyle w:val="ListBullet"/>
      <w:lvlText w:val=""/>
      <w:lvlJc w:val="left"/>
      <w:pPr>
        <w:ind w:left="1437" w:hanging="360"/>
      </w:pPr>
      <w:rPr>
        <w:rFonts w:ascii="Symbol" w:hAnsi="Symbol" w:hint="default"/>
        <w:color w:val="0095A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1760219"/>
    <w:multiLevelType w:val="hybridMultilevel"/>
    <w:tmpl w:val="61F0C6CA"/>
    <w:lvl w:ilvl="0" w:tplc="D6DA083E">
      <w:start w:val="1"/>
      <w:numFmt w:val="bullet"/>
      <w:pStyle w:val="HeliosListBulletSub"/>
      <w:lvlText w:val="—"/>
      <w:lvlJc w:val="left"/>
      <w:pPr>
        <w:ind w:left="717" w:hanging="360"/>
      </w:pPr>
      <w:rPr>
        <w:rFonts w:ascii="Trebuchet MS" w:hAnsi="Trebuchet M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8"/>
  </w:num>
  <w:num w:numId="4">
    <w:abstractNumId w:val="20"/>
  </w:num>
  <w:num w:numId="5">
    <w:abstractNumId w:val="17"/>
  </w:num>
  <w:num w:numId="6">
    <w:abstractNumId w:val="9"/>
  </w:num>
  <w:num w:numId="7">
    <w:abstractNumId w:val="15"/>
  </w:num>
  <w:num w:numId="8">
    <w:abstractNumId w:val="22"/>
  </w:num>
  <w:num w:numId="9">
    <w:abstractNumId w:val="7"/>
  </w:num>
  <w:num w:numId="10">
    <w:abstractNumId w:val="14"/>
  </w:num>
  <w:num w:numId="11">
    <w:abstractNumId w:val="18"/>
  </w:num>
  <w:num w:numId="12">
    <w:abstractNumId w:val="3"/>
  </w:num>
  <w:num w:numId="13">
    <w:abstractNumId w:val="24"/>
  </w:num>
  <w:num w:numId="14">
    <w:abstractNumId w:val="0"/>
  </w:num>
  <w:num w:numId="15">
    <w:abstractNumId w:val="30"/>
  </w:num>
  <w:num w:numId="16">
    <w:abstractNumId w:val="31"/>
  </w:num>
  <w:num w:numId="17">
    <w:abstractNumId w:val="13"/>
  </w:num>
  <w:num w:numId="18">
    <w:abstractNumId w:val="12"/>
  </w:num>
  <w:num w:numId="19">
    <w:abstractNumId w:val="32"/>
  </w:num>
  <w:num w:numId="20">
    <w:abstractNumId w:val="21"/>
  </w:num>
  <w:num w:numId="21">
    <w:abstractNumId w:val="2"/>
  </w:num>
  <w:num w:numId="22">
    <w:abstractNumId w:val="11"/>
  </w:num>
  <w:num w:numId="23">
    <w:abstractNumId w:val="28"/>
  </w:num>
  <w:num w:numId="24">
    <w:abstractNumId w:val="10"/>
  </w:num>
  <w:num w:numId="25">
    <w:abstractNumId w:val="33"/>
  </w:num>
  <w:num w:numId="26">
    <w:abstractNumId w:val="1"/>
  </w:num>
  <w:num w:numId="27">
    <w:abstractNumId w:val="19"/>
  </w:num>
  <w:num w:numId="28">
    <w:abstractNumId w:val="16"/>
  </w:num>
  <w:num w:numId="29">
    <w:abstractNumId w:val="27"/>
  </w:num>
  <w:num w:numId="30">
    <w:abstractNumId w:val="29"/>
  </w:num>
  <w:num w:numId="31">
    <w:abstractNumId w:val="4"/>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6"/>
  </w:num>
  <w:num w:numId="42">
    <w:abstractNumId w:val="6"/>
  </w:num>
  <w:num w:numId="43">
    <w:abstractNumId w:val="6"/>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131078" w:nlCheck="1" w:checkStyle="1"/>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616D"/>
    <w:rsid w:val="00016839"/>
    <w:rsid w:val="000174F9"/>
    <w:rsid w:val="000249C2"/>
    <w:rsid w:val="000258F6"/>
    <w:rsid w:val="0003449E"/>
    <w:rsid w:val="000379A7"/>
    <w:rsid w:val="0004040C"/>
    <w:rsid w:val="00040EB8"/>
    <w:rsid w:val="00050F02"/>
    <w:rsid w:val="0005449E"/>
    <w:rsid w:val="00055938"/>
    <w:rsid w:val="00057B6D"/>
    <w:rsid w:val="00061A7B"/>
    <w:rsid w:val="00062874"/>
    <w:rsid w:val="00082C85"/>
    <w:rsid w:val="0008654C"/>
    <w:rsid w:val="000904ED"/>
    <w:rsid w:val="00091545"/>
    <w:rsid w:val="000A27A8"/>
    <w:rsid w:val="000A59C0"/>
    <w:rsid w:val="000B2356"/>
    <w:rsid w:val="000B51ED"/>
    <w:rsid w:val="000C711B"/>
    <w:rsid w:val="000D2431"/>
    <w:rsid w:val="000E3954"/>
    <w:rsid w:val="000E3E52"/>
    <w:rsid w:val="000F0F9F"/>
    <w:rsid w:val="000F3F43"/>
    <w:rsid w:val="000F58ED"/>
    <w:rsid w:val="00113D5B"/>
    <w:rsid w:val="00113F8F"/>
    <w:rsid w:val="00121616"/>
    <w:rsid w:val="001349DB"/>
    <w:rsid w:val="00134B86"/>
    <w:rsid w:val="00135AEB"/>
    <w:rsid w:val="00136E58"/>
    <w:rsid w:val="0014060A"/>
    <w:rsid w:val="001432B8"/>
    <w:rsid w:val="001547F9"/>
    <w:rsid w:val="001607D8"/>
    <w:rsid w:val="00161325"/>
    <w:rsid w:val="00162612"/>
    <w:rsid w:val="001635F3"/>
    <w:rsid w:val="00184427"/>
    <w:rsid w:val="001875B1"/>
    <w:rsid w:val="00191120"/>
    <w:rsid w:val="0019173E"/>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B17"/>
    <w:rsid w:val="00205D9B"/>
    <w:rsid w:val="00214033"/>
    <w:rsid w:val="002204DA"/>
    <w:rsid w:val="0022371A"/>
    <w:rsid w:val="00237785"/>
    <w:rsid w:val="002406D3"/>
    <w:rsid w:val="00251FB9"/>
    <w:rsid w:val="002520AD"/>
    <w:rsid w:val="00252924"/>
    <w:rsid w:val="00255FD9"/>
    <w:rsid w:val="0025660A"/>
    <w:rsid w:val="00257DF8"/>
    <w:rsid w:val="00257E4A"/>
    <w:rsid w:val="0026038D"/>
    <w:rsid w:val="00263D78"/>
    <w:rsid w:val="0027175D"/>
    <w:rsid w:val="00274B97"/>
    <w:rsid w:val="002755FD"/>
    <w:rsid w:val="00296AE1"/>
    <w:rsid w:val="0029793F"/>
    <w:rsid w:val="002A1C42"/>
    <w:rsid w:val="002A617C"/>
    <w:rsid w:val="002A71CF"/>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3B40"/>
    <w:rsid w:val="003D5150"/>
    <w:rsid w:val="003F1C3A"/>
    <w:rsid w:val="003F4DE4"/>
    <w:rsid w:val="00414698"/>
    <w:rsid w:val="00415649"/>
    <w:rsid w:val="0042565E"/>
    <w:rsid w:val="00432C05"/>
    <w:rsid w:val="00440379"/>
    <w:rsid w:val="00441393"/>
    <w:rsid w:val="00447CF0"/>
    <w:rsid w:val="00456F10"/>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23666"/>
    <w:rsid w:val="00525922"/>
    <w:rsid w:val="00526234"/>
    <w:rsid w:val="00534F34"/>
    <w:rsid w:val="0053692E"/>
    <w:rsid w:val="005378A6"/>
    <w:rsid w:val="00540D36"/>
    <w:rsid w:val="00541ED1"/>
    <w:rsid w:val="00547837"/>
    <w:rsid w:val="00557434"/>
    <w:rsid w:val="005805D2"/>
    <w:rsid w:val="00581239"/>
    <w:rsid w:val="00586C48"/>
    <w:rsid w:val="00595415"/>
    <w:rsid w:val="005966B5"/>
    <w:rsid w:val="00597652"/>
    <w:rsid w:val="005A0703"/>
    <w:rsid w:val="005A080B"/>
    <w:rsid w:val="005A26CD"/>
    <w:rsid w:val="005B12A5"/>
    <w:rsid w:val="005C161A"/>
    <w:rsid w:val="005C1BCB"/>
    <w:rsid w:val="005C2312"/>
    <w:rsid w:val="005C4735"/>
    <w:rsid w:val="005C5C63"/>
    <w:rsid w:val="005D03E9"/>
    <w:rsid w:val="005D304B"/>
    <w:rsid w:val="005D6E5D"/>
    <w:rsid w:val="005E091A"/>
    <w:rsid w:val="005E3989"/>
    <w:rsid w:val="005E4659"/>
    <w:rsid w:val="005E657A"/>
    <w:rsid w:val="005F1386"/>
    <w:rsid w:val="005F17C2"/>
    <w:rsid w:val="00600C2B"/>
    <w:rsid w:val="006127AC"/>
    <w:rsid w:val="00622C26"/>
    <w:rsid w:val="006278E4"/>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4A09"/>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4A78"/>
    <w:rsid w:val="00865532"/>
    <w:rsid w:val="00867686"/>
    <w:rsid w:val="008737D3"/>
    <w:rsid w:val="008747E0"/>
    <w:rsid w:val="00876841"/>
    <w:rsid w:val="00882B3C"/>
    <w:rsid w:val="00886C21"/>
    <w:rsid w:val="0088783D"/>
    <w:rsid w:val="008972C3"/>
    <w:rsid w:val="008A28D9"/>
    <w:rsid w:val="008A30BA"/>
    <w:rsid w:val="008A52DC"/>
    <w:rsid w:val="008A5435"/>
    <w:rsid w:val="008B62E0"/>
    <w:rsid w:val="008C33B5"/>
    <w:rsid w:val="008C3A72"/>
    <w:rsid w:val="008C6969"/>
    <w:rsid w:val="008D45D2"/>
    <w:rsid w:val="008D5CCD"/>
    <w:rsid w:val="008E1F69"/>
    <w:rsid w:val="008E76B1"/>
    <w:rsid w:val="008F38BB"/>
    <w:rsid w:val="008F57D8"/>
    <w:rsid w:val="00902834"/>
    <w:rsid w:val="00913056"/>
    <w:rsid w:val="00914E26"/>
    <w:rsid w:val="0091590F"/>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90D86"/>
    <w:rsid w:val="00A91DBA"/>
    <w:rsid w:val="00A97900"/>
    <w:rsid w:val="00AA1B91"/>
    <w:rsid w:val="00AA1D7A"/>
    <w:rsid w:val="00AA3E01"/>
    <w:rsid w:val="00AB0BFA"/>
    <w:rsid w:val="00AB76B7"/>
    <w:rsid w:val="00AC33A2"/>
    <w:rsid w:val="00AD38F7"/>
    <w:rsid w:val="00AE65F1"/>
    <w:rsid w:val="00AE6BB4"/>
    <w:rsid w:val="00AE74AD"/>
    <w:rsid w:val="00AF159C"/>
    <w:rsid w:val="00B01873"/>
    <w:rsid w:val="00B074AB"/>
    <w:rsid w:val="00B07717"/>
    <w:rsid w:val="00B16334"/>
    <w:rsid w:val="00B17253"/>
    <w:rsid w:val="00B250D6"/>
    <w:rsid w:val="00B2583D"/>
    <w:rsid w:val="00B31A41"/>
    <w:rsid w:val="00B40199"/>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A0F98"/>
    <w:rsid w:val="00BA1517"/>
    <w:rsid w:val="00BA4E39"/>
    <w:rsid w:val="00BA67FD"/>
    <w:rsid w:val="00BA7C48"/>
    <w:rsid w:val="00BB50AA"/>
    <w:rsid w:val="00BC251F"/>
    <w:rsid w:val="00BC27F6"/>
    <w:rsid w:val="00BC39F4"/>
    <w:rsid w:val="00BD150C"/>
    <w:rsid w:val="00BD1587"/>
    <w:rsid w:val="00BD6A20"/>
    <w:rsid w:val="00BD7EE1"/>
    <w:rsid w:val="00BE5568"/>
    <w:rsid w:val="00BE5764"/>
    <w:rsid w:val="00BF1358"/>
    <w:rsid w:val="00C0106D"/>
    <w:rsid w:val="00C133BE"/>
    <w:rsid w:val="00C21ABE"/>
    <w:rsid w:val="00C222B4"/>
    <w:rsid w:val="00C262E4"/>
    <w:rsid w:val="00C33E20"/>
    <w:rsid w:val="00C35CF6"/>
    <w:rsid w:val="00C3725B"/>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59F3"/>
    <w:rsid w:val="00CC35EF"/>
    <w:rsid w:val="00CC5048"/>
    <w:rsid w:val="00CC6246"/>
    <w:rsid w:val="00CE5E46"/>
    <w:rsid w:val="00CF49CC"/>
    <w:rsid w:val="00D04F0B"/>
    <w:rsid w:val="00D1463A"/>
    <w:rsid w:val="00D252C9"/>
    <w:rsid w:val="00D270FA"/>
    <w:rsid w:val="00D32DDF"/>
    <w:rsid w:val="00D36206"/>
    <w:rsid w:val="00D3700C"/>
    <w:rsid w:val="00D41940"/>
    <w:rsid w:val="00D638E0"/>
    <w:rsid w:val="00D653B1"/>
    <w:rsid w:val="00D74AE1"/>
    <w:rsid w:val="00D75D42"/>
    <w:rsid w:val="00D80B20"/>
    <w:rsid w:val="00D865A8"/>
    <w:rsid w:val="00D9012A"/>
    <w:rsid w:val="00D92C2D"/>
    <w:rsid w:val="00D9361E"/>
    <w:rsid w:val="00D94F38"/>
    <w:rsid w:val="00DA17CD"/>
    <w:rsid w:val="00DB25B3"/>
    <w:rsid w:val="00DB7E7C"/>
    <w:rsid w:val="00DC1C10"/>
    <w:rsid w:val="00DC6F92"/>
    <w:rsid w:val="00DD60F2"/>
    <w:rsid w:val="00DE0893"/>
    <w:rsid w:val="00DE2814"/>
    <w:rsid w:val="00DE6796"/>
    <w:rsid w:val="00DF41B2"/>
    <w:rsid w:val="00DF76E9"/>
    <w:rsid w:val="00E01272"/>
    <w:rsid w:val="00E03067"/>
    <w:rsid w:val="00E03846"/>
    <w:rsid w:val="00E03A07"/>
    <w:rsid w:val="00E10BDB"/>
    <w:rsid w:val="00E14876"/>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1078D"/>
    <w:rsid w:val="00F11368"/>
    <w:rsid w:val="00F11764"/>
    <w:rsid w:val="00F157E2"/>
    <w:rsid w:val="00F16C7D"/>
    <w:rsid w:val="00F17F7C"/>
    <w:rsid w:val="00F259E2"/>
    <w:rsid w:val="00F40DC3"/>
    <w:rsid w:val="00F41F0B"/>
    <w:rsid w:val="00F50222"/>
    <w:rsid w:val="00F527AC"/>
    <w:rsid w:val="00F5503F"/>
    <w:rsid w:val="00F55AD7"/>
    <w:rsid w:val="00F61D83"/>
    <w:rsid w:val="00F65DD1"/>
    <w:rsid w:val="00F707B3"/>
    <w:rsid w:val="00F71135"/>
    <w:rsid w:val="00F730DC"/>
    <w:rsid w:val="00F74309"/>
    <w:rsid w:val="00F82C35"/>
    <w:rsid w:val="00F90461"/>
    <w:rsid w:val="00FA370D"/>
    <w:rsid w:val="00FA5F89"/>
    <w:rsid w:val="00FA66F1"/>
    <w:rsid w:val="00FB5647"/>
    <w:rsid w:val="00FC378B"/>
    <w:rsid w:val="00FC3977"/>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HeliosTableText">
    <w:name w:val="Helios_Table_Text"/>
    <w:basedOn w:val="Normal"/>
    <w:qFormat/>
    <w:rsid w:val="002755FD"/>
    <w:pPr>
      <w:spacing w:before="60" w:after="60" w:line="240" w:lineRule="auto"/>
    </w:pPr>
    <w:rPr>
      <w:rFonts w:ascii="Arial" w:hAnsi="Arial" w:cs="Arial"/>
      <w:szCs w:val="18"/>
      <w:lang w:val="en-AU"/>
    </w:rPr>
  </w:style>
  <w:style w:type="paragraph" w:styleId="ListBullet">
    <w:name w:val="List Bullet"/>
    <w:basedOn w:val="Normal"/>
    <w:qFormat/>
    <w:rsid w:val="005966B5"/>
    <w:pPr>
      <w:numPr>
        <w:numId w:val="40"/>
      </w:numPr>
      <w:spacing w:before="60" w:after="120" w:line="280" w:lineRule="exact"/>
    </w:pPr>
    <w:rPr>
      <w:rFonts w:ascii="Trebuchet MS" w:eastAsia="Times New Roman" w:hAnsi="Trebuchet MS" w:cs="Times New Roman"/>
      <w:sz w:val="20"/>
      <w:szCs w:val="20"/>
    </w:rPr>
  </w:style>
  <w:style w:type="paragraph" w:customStyle="1" w:styleId="HeliosListBullets">
    <w:name w:val="Helios_List_Bullets"/>
    <w:basedOn w:val="ListBullet"/>
    <w:qFormat/>
    <w:rsid w:val="005966B5"/>
    <w:pPr>
      <w:spacing w:before="0" w:after="80" w:line="240" w:lineRule="auto"/>
      <w:ind w:left="1434" w:hanging="357"/>
    </w:pPr>
    <w:rPr>
      <w:rFonts w:asciiTheme="minorHAnsi" w:hAnsiTheme="minorHAnsi" w:cstheme="minorHAnsi"/>
      <w:sz w:val="22"/>
      <w:szCs w:val="22"/>
    </w:rPr>
  </w:style>
  <w:style w:type="paragraph" w:customStyle="1" w:styleId="HeliosListBulletSub">
    <w:name w:val="Helios_List_Bullet_(Sub)"/>
    <w:basedOn w:val="HeliosListBullets"/>
    <w:qFormat/>
    <w:rsid w:val="005966B5"/>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ala-aism.org/wiki/dictionary"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emf"/><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70048-A9BB-4378-9947-0E6C4E360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7592</Words>
  <Characters>43279</Characters>
  <Application>Microsoft Office Word</Application>
  <DocSecurity>0</DocSecurity>
  <Lines>360</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50770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cp:lastPrinted>2016-11-29T10:20:00Z</cp:lastPrinted>
  <dcterms:created xsi:type="dcterms:W3CDTF">2017-08-29T14:55:00Z</dcterms:created>
  <dcterms:modified xsi:type="dcterms:W3CDTF">2017-08-29T14:59:00Z</dcterms:modified>
  <cp:category/>
</cp:coreProperties>
</file>